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03EB0" w14:textId="77777777" w:rsidR="00DB5455" w:rsidRDefault="00DB5455" w:rsidP="00DB5455">
      <w:pPr>
        <w:pStyle w:val="NoSpacing"/>
        <w:rPr>
          <w:i/>
          <w:iCs/>
          <w:color w:val="2166AC" w:themeColor="accent6"/>
        </w:rPr>
      </w:pPr>
      <w:bookmarkStart w:id="0" w:name="_Ref205194140"/>
      <w:r w:rsidRPr="002C03C8">
        <w:rPr>
          <w:i/>
          <w:iCs/>
          <w:color w:val="2166AC" w:themeColor="accent6"/>
        </w:rPr>
        <w:t xml:space="preserve">/Tekst avaneb küsimustiku lingile vajutades/ </w:t>
      </w:r>
    </w:p>
    <w:p w14:paraId="3F263DF8" w14:textId="77777777" w:rsidR="00DB5455" w:rsidRDefault="00DB5455" w:rsidP="00DB5455">
      <w:pPr>
        <w:pStyle w:val="NoSpacing"/>
        <w:rPr>
          <w:i/>
          <w:iCs/>
          <w:color w:val="2166AC" w:themeColor="accent6"/>
        </w:rPr>
      </w:pPr>
    </w:p>
    <w:p w14:paraId="16C796D6" w14:textId="1C31D788" w:rsidR="00DB5455" w:rsidRPr="005050EA" w:rsidRDefault="00DB5455" w:rsidP="00DB5455">
      <w:pPr>
        <w:pStyle w:val="NoSpacing"/>
        <w:rPr>
          <w:rFonts w:ascii="Arial" w:hAnsi="Arial" w:cs="Arial"/>
          <w:color w:val="B2182B" w:themeColor="accent1"/>
          <w:szCs w:val="22"/>
        </w:rPr>
      </w:pPr>
      <w:r w:rsidRPr="005050EA">
        <w:rPr>
          <w:rFonts w:ascii="Arial" w:hAnsi="Arial" w:cs="Arial"/>
          <w:b/>
          <w:color w:val="B2182B" w:themeColor="accent1"/>
          <w:szCs w:val="22"/>
        </w:rPr>
        <w:t>Mis keeles soovite ankeedi täita? / На каком языке Вы хотите заполнить анкету?</w:t>
      </w:r>
    </w:p>
    <w:p w14:paraId="01F24D0A" w14:textId="77777777" w:rsidR="00DB5455" w:rsidRPr="005050EA" w:rsidRDefault="00DB5455" w:rsidP="00DB5455">
      <w:pPr>
        <w:pStyle w:val="NoSpacing"/>
        <w:numPr>
          <w:ilvl w:val="0"/>
          <w:numId w:val="11"/>
        </w:numPr>
        <w:rPr>
          <w:rFonts w:ascii="Arial" w:hAnsi="Arial" w:cs="Arial"/>
          <w:b/>
          <w:color w:val="B2182B" w:themeColor="accent1"/>
          <w:szCs w:val="22"/>
        </w:rPr>
      </w:pPr>
      <w:r w:rsidRPr="005050EA">
        <w:rPr>
          <w:rFonts w:ascii="Arial" w:hAnsi="Arial" w:cs="Arial"/>
          <w:color w:val="B2182B" w:themeColor="accent1"/>
          <w:szCs w:val="22"/>
        </w:rPr>
        <w:t>Eesti</w:t>
      </w:r>
    </w:p>
    <w:p w14:paraId="47821C13" w14:textId="77777777" w:rsidR="00DB5455" w:rsidRPr="005050EA" w:rsidRDefault="00DB5455" w:rsidP="00DB5455">
      <w:pPr>
        <w:pStyle w:val="NoSpacing"/>
        <w:numPr>
          <w:ilvl w:val="0"/>
          <w:numId w:val="11"/>
        </w:numPr>
        <w:rPr>
          <w:rFonts w:ascii="Arial" w:hAnsi="Arial" w:cs="Arial"/>
          <w:b/>
          <w:color w:val="B2182B" w:themeColor="accent1"/>
          <w:szCs w:val="22"/>
        </w:rPr>
      </w:pPr>
      <w:r w:rsidRPr="005050EA">
        <w:rPr>
          <w:rFonts w:ascii="Arial" w:hAnsi="Arial" w:cs="Arial"/>
          <w:color w:val="B2182B" w:themeColor="accent1"/>
          <w:szCs w:val="22"/>
        </w:rPr>
        <w:t>Русский</w:t>
      </w:r>
    </w:p>
    <w:p w14:paraId="08779FA0" w14:textId="798D351E" w:rsidR="002C03C8" w:rsidRPr="002C03C8" w:rsidRDefault="002C03C8" w:rsidP="002C03C8">
      <w:pPr>
        <w:pStyle w:val="Heading1"/>
      </w:pPr>
      <w:r w:rsidRPr="002C03C8">
        <w:t>Teadliku nõusoleku vorm</w:t>
      </w:r>
      <w:r w:rsidR="002D0C6D">
        <w:t xml:space="preserve"> </w:t>
      </w:r>
    </w:p>
    <w:p w14:paraId="0C213641" w14:textId="536B2F3A" w:rsidR="002C03C8" w:rsidRDefault="002C03C8" w:rsidP="002C03C8">
      <w:pPr>
        <w:pStyle w:val="NoSpacing"/>
        <w:rPr>
          <w:i/>
          <w:iCs/>
          <w:color w:val="2166AC" w:themeColor="accent6"/>
        </w:rPr>
      </w:pPr>
    </w:p>
    <w:p w14:paraId="712B1BE6" w14:textId="464B9050" w:rsidR="002C03C8" w:rsidRDefault="002C03C8" w:rsidP="002C03C8">
      <w:pPr>
        <w:pStyle w:val="NoSpacing"/>
        <w:rPr>
          <w:b/>
          <w:bCs/>
        </w:rPr>
      </w:pPr>
      <w:r w:rsidRPr="002C03C8">
        <w:rPr>
          <w:b/>
          <w:bCs/>
        </w:rPr>
        <w:t xml:space="preserve">Uuringus osalemise eeltingimuseks on Teie kinnitus, et olete tutvunud uuringu eesmärkide ja metoodikaga, isikuandmete töötlemisega ning olete nõus uuringus osalema.  </w:t>
      </w:r>
    </w:p>
    <w:p w14:paraId="341194CA" w14:textId="77777777" w:rsidR="002C03C8" w:rsidRPr="002C03C8" w:rsidRDefault="002C03C8" w:rsidP="002C03C8">
      <w:pPr>
        <w:pStyle w:val="NoSpacing"/>
        <w:rPr>
          <w:b/>
          <w:bCs/>
        </w:rPr>
      </w:pPr>
    </w:p>
    <w:p w14:paraId="1DDA40EA" w14:textId="77777777" w:rsidR="002C03C8" w:rsidRDefault="002C03C8" w:rsidP="002C03C8">
      <w:pPr>
        <w:pStyle w:val="NoSpacing"/>
        <w:rPr>
          <w:b/>
          <w:bCs/>
        </w:rPr>
      </w:pPr>
      <w:r w:rsidRPr="002C03C8">
        <w:rPr>
          <w:b/>
          <w:bCs/>
        </w:rPr>
        <w:t xml:space="preserve">Teave isikuandmete töötlemise kohta: </w:t>
      </w:r>
    </w:p>
    <w:p w14:paraId="2617CE27" w14:textId="77777777" w:rsidR="002C03C8" w:rsidRPr="002C03C8" w:rsidRDefault="002C03C8" w:rsidP="002C03C8">
      <w:pPr>
        <w:pStyle w:val="NoSpacing"/>
        <w:rPr>
          <w:b/>
          <w:bCs/>
        </w:rPr>
      </w:pPr>
    </w:p>
    <w:p w14:paraId="58F91C4F" w14:textId="606FE0C1" w:rsidR="002C03C8" w:rsidRDefault="002C03C8" w:rsidP="00737517">
      <w:pPr>
        <w:pStyle w:val="NoSpacing"/>
        <w:numPr>
          <w:ilvl w:val="0"/>
          <w:numId w:val="62"/>
        </w:numPr>
      </w:pPr>
      <w:r>
        <w:t xml:space="preserve">Osalemine on vabatahtlik. Võite vastamise igal ajal katkestada või sellest loobuda. </w:t>
      </w:r>
    </w:p>
    <w:p w14:paraId="2ADCD35C" w14:textId="46179B37" w:rsidR="0099114E" w:rsidRDefault="0099114E" w:rsidP="00737517">
      <w:pPr>
        <w:pStyle w:val="NoSpacing"/>
        <w:numPr>
          <w:ilvl w:val="0"/>
          <w:numId w:val="62"/>
        </w:numPr>
      </w:pPr>
      <w:r>
        <w:t>Teid otseselt tuvastavaid andmeid (nt e-posti aadress, telefon) kasutatakse ainult uuringukutse saatmiseks ja vajadusel telefoniintervjuu korraldamiseks.</w:t>
      </w:r>
      <w:r w:rsidR="000F6CA1">
        <w:t xml:space="preserve"> </w:t>
      </w:r>
      <w:r>
        <w:t>Uuringu andmebaasis on</w:t>
      </w:r>
      <w:r w:rsidR="006C3C76">
        <w:t xml:space="preserve"> isikuandmed </w:t>
      </w:r>
      <w:r>
        <w:t xml:space="preserve">asendatud </w:t>
      </w:r>
      <w:r w:rsidR="006C3C76" w:rsidRPr="006C3C76">
        <w:rPr>
          <w:color w:val="B2182B" w:themeColor="accent1"/>
        </w:rPr>
        <w:t xml:space="preserve">kaudse tuvastamise ehk </w:t>
      </w:r>
      <w:r>
        <w:t>unikaalse numbriga (pseudonümiseeritud)</w:t>
      </w:r>
      <w:r w:rsidR="000F6CA1" w:rsidRPr="000F6CA1">
        <w:rPr>
          <w:color w:val="B2182B" w:themeColor="accent1"/>
        </w:rPr>
        <w:t xml:space="preserve">. </w:t>
      </w:r>
    </w:p>
    <w:p w14:paraId="67BFF197" w14:textId="6D08A126" w:rsidR="002C03C8" w:rsidRDefault="002C03C8" w:rsidP="00737517">
      <w:pPr>
        <w:pStyle w:val="NoSpacing"/>
        <w:numPr>
          <w:ilvl w:val="0"/>
          <w:numId w:val="62"/>
        </w:numPr>
      </w:pPr>
      <w:r>
        <w:t xml:space="preserve">Võite taotleda oma vastuste kustutamist kuni 14.06.2026, kirjutades aadressile uuring@turu-uuringute.eu .  </w:t>
      </w:r>
    </w:p>
    <w:p w14:paraId="49A42777" w14:textId="7F1B251D" w:rsidR="002C03C8" w:rsidRDefault="002C03C8" w:rsidP="00737517">
      <w:pPr>
        <w:pStyle w:val="NoSpacing"/>
        <w:numPr>
          <w:ilvl w:val="0"/>
          <w:numId w:val="62"/>
        </w:numPr>
      </w:pPr>
      <w:r>
        <w:t xml:space="preserve">Isikuandmed hävitatakse 15.06.2026 - kustutatakse valimisse võetud inimeste kontaktandmed ning vastajaid ei ole enam võimalik tuvastada (anonüümiseeritud).  </w:t>
      </w:r>
    </w:p>
    <w:p w14:paraId="44E69DCC" w14:textId="0595FFEF" w:rsidR="00436587" w:rsidRPr="00436587" w:rsidRDefault="00436587" w:rsidP="00737517">
      <w:pPr>
        <w:pStyle w:val="NoSpacing"/>
        <w:numPr>
          <w:ilvl w:val="0"/>
          <w:numId w:val="62"/>
        </w:numPr>
        <w:rPr>
          <w:color w:val="B2182B" w:themeColor="accent1"/>
        </w:rPr>
      </w:pPr>
      <w:r w:rsidRPr="00436587">
        <w:rPr>
          <w:color w:val="B2182B" w:themeColor="accent1"/>
        </w:rPr>
        <w:t>Andmeid hoitakse krüpteeritult Euroopa Liidu territooriumil asuvas serveris.</w:t>
      </w:r>
    </w:p>
    <w:p w14:paraId="263674F7" w14:textId="77777777" w:rsidR="0099114E" w:rsidRDefault="0099114E" w:rsidP="00737517">
      <w:pPr>
        <w:pStyle w:val="NoSpacing"/>
        <w:numPr>
          <w:ilvl w:val="0"/>
          <w:numId w:val="62"/>
        </w:numPr>
      </w:pPr>
      <w:r>
        <w:t xml:space="preserve">Turu-uuringute AS töötleb andmeid Transpordiameti volitusel. Uuring on kooskõlastatud Tartu Ülikooli inimuuringute eetika komitee ja Andmekaitse Inspektsiooniga. </w:t>
      </w:r>
    </w:p>
    <w:p w14:paraId="1DBA6346" w14:textId="741335D2" w:rsidR="002C03C8" w:rsidRDefault="002C03C8" w:rsidP="00737517">
      <w:pPr>
        <w:pStyle w:val="NoSpacing"/>
        <w:numPr>
          <w:ilvl w:val="0"/>
          <w:numId w:val="62"/>
        </w:numPr>
      </w:pPr>
      <w:r>
        <w:t xml:space="preserve">Transpordiametile edastatakse anonümiseeritud andmestik, mida säilitatakse tähtajatult statistilise analüüsi eesmärgil. </w:t>
      </w:r>
    </w:p>
    <w:p w14:paraId="127F480E" w14:textId="4BF0429D" w:rsidR="002C03C8" w:rsidRDefault="002C03C8" w:rsidP="00737517">
      <w:pPr>
        <w:pStyle w:val="NoSpacing"/>
        <w:numPr>
          <w:ilvl w:val="0"/>
          <w:numId w:val="62"/>
        </w:numPr>
      </w:pPr>
      <w:r>
        <w:t xml:space="preserve">Uuringu tulemused avaldatakse 2026. aasta lõpus üldistatud kokkuvõttena Transpordiameti veebilehel transpordiamet.ee. </w:t>
      </w:r>
    </w:p>
    <w:p w14:paraId="4E2A18E6" w14:textId="77777777" w:rsidR="00F551D9" w:rsidRDefault="0099114E" w:rsidP="00737517">
      <w:pPr>
        <w:pStyle w:val="NoSpacing"/>
        <w:numPr>
          <w:ilvl w:val="0"/>
          <w:numId w:val="62"/>
        </w:numPr>
      </w:pPr>
      <w:r>
        <w:t xml:space="preserve">Lisainfo: </w:t>
      </w:r>
    </w:p>
    <w:p w14:paraId="5FFC96D3" w14:textId="4013AE2E" w:rsidR="0099114E" w:rsidRDefault="00F551D9" w:rsidP="00F551D9">
      <w:pPr>
        <w:pStyle w:val="NoSpacing"/>
        <w:numPr>
          <w:ilvl w:val="1"/>
          <w:numId w:val="62"/>
        </w:numPr>
      </w:pPr>
      <w:r w:rsidRPr="00F551D9">
        <w:rPr>
          <w:color w:val="B2182B" w:themeColor="accent1"/>
        </w:rPr>
        <w:t xml:space="preserve">Korralduslikud teemad </w:t>
      </w:r>
      <w:r>
        <w:t xml:space="preserve">(Turu-uuringute AS): </w:t>
      </w:r>
      <w:r w:rsidR="0099114E" w:rsidRPr="002C03C8">
        <w:rPr>
          <w:color w:val="2166AC" w:themeColor="accent6"/>
        </w:rPr>
        <w:t xml:space="preserve">https://turu-uuringute.eu/vastajale/, </w:t>
      </w:r>
      <w:hyperlink r:id="rId11" w:history="1">
        <w:r w:rsidRPr="00916036">
          <w:rPr>
            <w:rStyle w:val="Hyperlink"/>
          </w:rPr>
          <w:t>uuring@turu-uuringute.eu</w:t>
        </w:r>
      </w:hyperlink>
      <w:r w:rsidR="0099114E" w:rsidRPr="00F551D9">
        <w:rPr>
          <w:color w:val="2166AC" w:themeColor="accent6"/>
        </w:rPr>
        <w:t xml:space="preserve"> </w:t>
      </w:r>
      <w:r w:rsidR="0099114E">
        <w:t>või 585 29</w:t>
      </w:r>
      <w:r>
        <w:t> </w:t>
      </w:r>
      <w:r w:rsidR="0099114E">
        <w:t>703</w:t>
      </w:r>
      <w:r>
        <w:t>:</w:t>
      </w:r>
    </w:p>
    <w:p w14:paraId="66183D5F" w14:textId="161610BC" w:rsidR="00F551D9" w:rsidRPr="00F551D9" w:rsidRDefault="00F551D9" w:rsidP="00F551D9">
      <w:pPr>
        <w:pStyle w:val="NoSpacing"/>
        <w:numPr>
          <w:ilvl w:val="1"/>
          <w:numId w:val="62"/>
        </w:numPr>
      </w:pPr>
      <w:r>
        <w:rPr>
          <w:color w:val="B2182B" w:themeColor="accent1"/>
        </w:rPr>
        <w:t>K</w:t>
      </w:r>
      <w:r w:rsidRPr="0012698D">
        <w:rPr>
          <w:color w:val="B2182B" w:themeColor="accent1"/>
        </w:rPr>
        <w:t>aebus</w:t>
      </w:r>
      <w:r>
        <w:rPr>
          <w:color w:val="B2182B" w:themeColor="accent1"/>
        </w:rPr>
        <w:t>ed</w:t>
      </w:r>
      <w:r w:rsidRPr="0012698D">
        <w:rPr>
          <w:color w:val="B2182B" w:themeColor="accent1"/>
        </w:rPr>
        <w:t xml:space="preserve"> isikuandmete töötlemise osas</w:t>
      </w:r>
      <w:r>
        <w:rPr>
          <w:color w:val="B2182B" w:themeColor="accent1"/>
        </w:rPr>
        <w:t xml:space="preserve"> (</w:t>
      </w:r>
      <w:r w:rsidRPr="0012698D">
        <w:rPr>
          <w:color w:val="B2182B" w:themeColor="accent1"/>
        </w:rPr>
        <w:t>Andmekaitse Inspektsioon</w:t>
      </w:r>
      <w:r>
        <w:rPr>
          <w:color w:val="B2182B" w:themeColor="accent1"/>
        </w:rPr>
        <w:t>):</w:t>
      </w:r>
      <w:r w:rsidRPr="0012698D">
        <w:rPr>
          <w:color w:val="B2182B" w:themeColor="accent1"/>
        </w:rPr>
        <w:t xml:space="preserve"> </w:t>
      </w:r>
      <w:hyperlink r:id="rId12" w:history="1">
        <w:r w:rsidRPr="00916036">
          <w:rPr>
            <w:rStyle w:val="Hyperlink"/>
          </w:rPr>
          <w:t>info@aki.ee</w:t>
        </w:r>
      </w:hyperlink>
      <w:r>
        <w:rPr>
          <w:color w:val="B2182B" w:themeColor="accent1"/>
        </w:rPr>
        <w:t xml:space="preserve"> võii </w:t>
      </w:r>
      <w:r w:rsidRPr="0012698D">
        <w:rPr>
          <w:color w:val="B2182B" w:themeColor="accent1"/>
        </w:rPr>
        <w:t>627</w:t>
      </w:r>
      <w:r w:rsidR="00155987">
        <w:rPr>
          <w:color w:val="B2182B" w:themeColor="accent1"/>
        </w:rPr>
        <w:t xml:space="preserve"> </w:t>
      </w:r>
      <w:r w:rsidRPr="0012698D">
        <w:rPr>
          <w:color w:val="B2182B" w:themeColor="accent1"/>
        </w:rPr>
        <w:t>4135</w:t>
      </w:r>
      <w:r>
        <w:rPr>
          <w:color w:val="B2182B" w:themeColor="accent1"/>
        </w:rPr>
        <w:t>;</w:t>
      </w:r>
      <w:r w:rsidRPr="00F551D9">
        <w:rPr>
          <w:color w:val="B2182B" w:themeColor="accent1"/>
        </w:rPr>
        <w:t xml:space="preserve"> </w:t>
      </w:r>
    </w:p>
    <w:p w14:paraId="63EDD75F" w14:textId="332F5AC4" w:rsidR="00F551D9" w:rsidRDefault="00F551D9" w:rsidP="00F551D9">
      <w:pPr>
        <w:pStyle w:val="NoSpacing"/>
        <w:numPr>
          <w:ilvl w:val="1"/>
          <w:numId w:val="62"/>
        </w:numPr>
      </w:pPr>
      <w:r>
        <w:rPr>
          <w:color w:val="B2182B" w:themeColor="accent1"/>
        </w:rPr>
        <w:t>Küsimused uuringus</w:t>
      </w:r>
      <w:r w:rsidRPr="0099114E">
        <w:rPr>
          <w:color w:val="B2182B" w:themeColor="accent1"/>
        </w:rPr>
        <w:t xml:space="preserve"> osale</w:t>
      </w:r>
      <w:r>
        <w:rPr>
          <w:color w:val="B2182B" w:themeColor="accent1"/>
        </w:rPr>
        <w:t>ja</w:t>
      </w:r>
      <w:r w:rsidRPr="0099114E">
        <w:rPr>
          <w:color w:val="B2182B" w:themeColor="accent1"/>
        </w:rPr>
        <w:t xml:space="preserve"> õigus</w:t>
      </w:r>
      <w:r>
        <w:rPr>
          <w:color w:val="B2182B" w:themeColor="accent1"/>
        </w:rPr>
        <w:t xml:space="preserve">te </w:t>
      </w:r>
      <w:r w:rsidR="00711D2D">
        <w:rPr>
          <w:color w:val="B2182B" w:themeColor="accent1"/>
        </w:rPr>
        <w:t>kohta</w:t>
      </w:r>
      <w:r>
        <w:rPr>
          <w:color w:val="B2182B" w:themeColor="accent1"/>
        </w:rPr>
        <w:t xml:space="preserve"> (</w:t>
      </w:r>
      <w:r w:rsidRPr="0099114E">
        <w:rPr>
          <w:color w:val="B2182B" w:themeColor="accent1"/>
        </w:rPr>
        <w:t>Tartu Ülikooli inimuuringute eetika komitee</w:t>
      </w:r>
      <w:r>
        <w:rPr>
          <w:color w:val="B2182B" w:themeColor="accent1"/>
        </w:rPr>
        <w:t>):</w:t>
      </w:r>
      <w:r w:rsidRPr="00F551D9">
        <w:rPr>
          <w:color w:val="B2182B" w:themeColor="accent1"/>
        </w:rPr>
        <w:t xml:space="preserve"> </w:t>
      </w:r>
      <w:hyperlink r:id="rId13" w:history="1">
        <w:r w:rsidRPr="00916036">
          <w:rPr>
            <w:rStyle w:val="Hyperlink"/>
          </w:rPr>
          <w:t>eetikakomitee@ut.ee</w:t>
        </w:r>
      </w:hyperlink>
      <w:r>
        <w:rPr>
          <w:color w:val="B2182B" w:themeColor="accent1"/>
        </w:rPr>
        <w:t xml:space="preserve"> või </w:t>
      </w:r>
      <w:r w:rsidRPr="0099114E">
        <w:rPr>
          <w:color w:val="B2182B" w:themeColor="accent1"/>
        </w:rPr>
        <w:t>37 6215</w:t>
      </w:r>
      <w:r>
        <w:rPr>
          <w:color w:val="B2182B" w:themeColor="accent1"/>
        </w:rPr>
        <w:t>.</w:t>
      </w:r>
    </w:p>
    <w:p w14:paraId="66356FAB" w14:textId="77777777" w:rsidR="002C03C8" w:rsidRDefault="002C03C8" w:rsidP="002C03C8">
      <w:pPr>
        <w:pStyle w:val="NoSpacing"/>
        <w:ind w:left="360"/>
      </w:pPr>
    </w:p>
    <w:p w14:paraId="54F0AA1E" w14:textId="77777777" w:rsidR="002C03C8" w:rsidRDefault="002C03C8" w:rsidP="002C03C8">
      <w:pPr>
        <w:pStyle w:val="NoSpacing"/>
        <w:rPr>
          <w:b/>
          <w:bCs/>
        </w:rPr>
      </w:pPr>
      <w:r w:rsidRPr="002C03C8">
        <w:rPr>
          <w:b/>
          <w:bCs/>
        </w:rPr>
        <w:t xml:space="preserve">Teadliku nõusoleku kinnitus: </w:t>
      </w:r>
    </w:p>
    <w:p w14:paraId="183DF304" w14:textId="77777777" w:rsidR="002C03C8" w:rsidRPr="002C03C8" w:rsidRDefault="002C03C8" w:rsidP="002C03C8">
      <w:pPr>
        <w:pStyle w:val="NoSpacing"/>
        <w:rPr>
          <w:b/>
          <w:bCs/>
        </w:rPr>
      </w:pPr>
    </w:p>
    <w:p w14:paraId="2FBB2468" w14:textId="0EA9DFEB" w:rsidR="002C03C8" w:rsidRDefault="002C03C8" w:rsidP="00436587">
      <w:pPr>
        <w:pStyle w:val="NoSpacing"/>
        <w:ind w:left="720" w:hanging="720"/>
      </w:pPr>
      <w:r>
        <w:t xml:space="preserve">[  ] </w:t>
      </w:r>
      <w:r w:rsidR="00436587">
        <w:tab/>
      </w:r>
      <w:r>
        <w:t>Olete tutvunud uuringu eesmärkide ja metoodikaga, teate, et Teie</w:t>
      </w:r>
      <w:r w:rsidR="005B0DC9">
        <w:rPr>
          <w:color w:val="B2182B" w:themeColor="accent1"/>
        </w:rPr>
        <w:t xml:space="preserve"> </w:t>
      </w:r>
      <w:r>
        <w:t xml:space="preserve">isikuandmeid töödeldakse ning nõustute uuringus osalema. </w:t>
      </w:r>
    </w:p>
    <w:p w14:paraId="397065A6" w14:textId="5E7C4110" w:rsidR="002C03C8" w:rsidRDefault="002C03C8" w:rsidP="002C03C8">
      <w:pPr>
        <w:pStyle w:val="NoSpacing"/>
      </w:pPr>
      <w:r>
        <w:t xml:space="preserve">[  ] </w:t>
      </w:r>
      <w:r w:rsidR="00436587">
        <w:tab/>
      </w:r>
      <w:r>
        <w:t xml:space="preserve">Ei nõustu oma isikuandmete töötlemisega ega soovi uuringus osaleda. </w:t>
      </w:r>
    </w:p>
    <w:p w14:paraId="0DAFB996" w14:textId="77777777" w:rsidR="002C03C8" w:rsidRDefault="002C03C8" w:rsidP="002C03C8">
      <w:pPr>
        <w:pStyle w:val="NoSpacing"/>
        <w:rPr>
          <w:i/>
          <w:iCs/>
          <w:color w:val="2166AC" w:themeColor="accent6"/>
        </w:rPr>
      </w:pPr>
    </w:p>
    <w:p w14:paraId="27F8702A" w14:textId="10A7BAA3" w:rsidR="002C03C8" w:rsidRPr="002C03C8" w:rsidRDefault="002C03C8" w:rsidP="002C03C8">
      <w:pPr>
        <w:pStyle w:val="NoSpacing"/>
        <w:rPr>
          <w:i/>
          <w:iCs/>
          <w:color w:val="2166AC" w:themeColor="accent6"/>
        </w:rPr>
      </w:pPr>
      <w:r w:rsidRPr="002C03C8">
        <w:rPr>
          <w:i/>
          <w:iCs/>
          <w:color w:val="2166AC" w:themeColor="accent6"/>
        </w:rPr>
        <w:t xml:space="preserve">/Lehekülje vahetus/ </w:t>
      </w:r>
    </w:p>
    <w:p w14:paraId="33141F03" w14:textId="77777777" w:rsidR="002C03C8" w:rsidRDefault="002C03C8" w:rsidP="002C03C8">
      <w:pPr>
        <w:pStyle w:val="NoSpacing"/>
        <w:rPr>
          <w:b/>
          <w:bCs/>
        </w:rPr>
      </w:pPr>
    </w:p>
    <w:p w14:paraId="747916BA" w14:textId="77777777" w:rsidR="00771FC3" w:rsidRDefault="00771FC3">
      <w:pPr>
        <w:spacing w:after="160" w:line="259" w:lineRule="auto"/>
        <w:rPr>
          <w:rFonts w:asciiTheme="minorHAnsi" w:hAnsiTheme="minorHAnsi"/>
          <w:b/>
          <w:bCs/>
          <w:sz w:val="22"/>
        </w:rPr>
      </w:pPr>
      <w:r>
        <w:rPr>
          <w:b/>
          <w:bCs/>
        </w:rPr>
        <w:br w:type="page"/>
      </w:r>
    </w:p>
    <w:p w14:paraId="00F3D374" w14:textId="2BAD8C34" w:rsidR="002C03C8" w:rsidRDefault="00771FC3" w:rsidP="002C03C8">
      <w:pPr>
        <w:pStyle w:val="NoSpacing"/>
        <w:rPr>
          <w:b/>
          <w:bCs/>
        </w:rPr>
      </w:pPr>
      <w:r>
        <w:rPr>
          <w:b/>
          <w:bCs/>
        </w:rPr>
        <w:lastRenderedPageBreak/>
        <w:t xml:space="preserve">T0. </w:t>
      </w:r>
      <w:r w:rsidR="002C03C8" w:rsidRPr="002C03C8">
        <w:rPr>
          <w:b/>
          <w:bCs/>
        </w:rPr>
        <w:t xml:space="preserve">Kelle eest vastate? </w:t>
      </w:r>
    </w:p>
    <w:p w14:paraId="2503B49A" w14:textId="5FD8FB12" w:rsidR="002C03C8" w:rsidRDefault="002C03C8" w:rsidP="00737517">
      <w:pPr>
        <w:pStyle w:val="NoSpacing"/>
        <w:numPr>
          <w:ilvl w:val="0"/>
          <w:numId w:val="64"/>
        </w:numPr>
      </w:pPr>
      <w:r>
        <w:t xml:space="preserve">Enda eest </w:t>
      </w:r>
    </w:p>
    <w:p w14:paraId="1A3438E9" w14:textId="03FA3785" w:rsidR="002C03C8" w:rsidRDefault="002C03C8" w:rsidP="00737517">
      <w:pPr>
        <w:pStyle w:val="NoSpacing"/>
        <w:numPr>
          <w:ilvl w:val="0"/>
          <w:numId w:val="64"/>
        </w:numPr>
      </w:pPr>
      <w:r>
        <w:t xml:space="preserve">Oma 7-14-aastase lapse eest </w:t>
      </w:r>
      <w:r w:rsidR="00F83A13" w:rsidRPr="00F83A13">
        <w:rPr>
          <w:color w:val="B2182B" w:themeColor="accent1"/>
        </w:rPr>
        <w:t>(sh kui vastate koos lapsega)</w:t>
      </w:r>
    </w:p>
    <w:p w14:paraId="7EF98F42" w14:textId="77777777" w:rsidR="002C03C8" w:rsidRDefault="002C03C8" w:rsidP="002C03C8">
      <w:pPr>
        <w:pStyle w:val="NoSpacing"/>
      </w:pPr>
    </w:p>
    <w:p w14:paraId="60781421" w14:textId="2E9AB404" w:rsidR="002C03C8" w:rsidRPr="002C03C8" w:rsidRDefault="002C03C8" w:rsidP="002C03C8">
      <w:pPr>
        <w:pStyle w:val="NoSpacing"/>
        <w:rPr>
          <w:b/>
          <w:bCs/>
        </w:rPr>
      </w:pPr>
      <w:r w:rsidRPr="002C03C8">
        <w:rPr>
          <w:i/>
          <w:iCs/>
          <w:color w:val="2166AC" w:themeColor="accent6"/>
        </w:rPr>
        <w:t>Kui vastatakse lapse eest:</w:t>
      </w:r>
      <w:r w:rsidRPr="002C03C8">
        <w:rPr>
          <w:color w:val="2166AC" w:themeColor="accent6"/>
        </w:rPr>
        <w:t xml:space="preserve"> </w:t>
      </w:r>
      <w:r w:rsidRPr="002C03C8">
        <w:rPr>
          <w:b/>
          <w:bCs/>
        </w:rPr>
        <w:t xml:space="preserve">Palun andke </w:t>
      </w:r>
      <w:r w:rsidR="00771FC3" w:rsidRPr="005B0DC9">
        <w:rPr>
          <w:b/>
          <w:bCs/>
          <w:color w:val="B2182B" w:themeColor="accent1"/>
        </w:rPr>
        <w:t>edaspidi</w:t>
      </w:r>
      <w:r w:rsidR="00771FC3">
        <w:rPr>
          <w:b/>
          <w:bCs/>
        </w:rPr>
        <w:t xml:space="preserve"> </w:t>
      </w:r>
      <w:r w:rsidRPr="002C03C8">
        <w:rPr>
          <w:b/>
          <w:bCs/>
        </w:rPr>
        <w:t xml:space="preserve">kõik vastused ja taustaandmed (nt sugu, vanus) lapse kohta. </w:t>
      </w:r>
    </w:p>
    <w:p w14:paraId="0C12758B" w14:textId="6469D9CD" w:rsidR="0024213A" w:rsidRPr="00212882" w:rsidRDefault="002765D5" w:rsidP="000D18C1">
      <w:pPr>
        <w:pStyle w:val="Heading1"/>
      </w:pPr>
      <w:commentRangeStart w:id="1"/>
      <w:r w:rsidRPr="00212882">
        <w:t>T</w:t>
      </w:r>
      <w:r w:rsidR="00CC6AE1" w:rsidRPr="00212882">
        <w:t>AUSTA</w:t>
      </w:r>
      <w:r w:rsidR="00DB74BC" w:rsidRPr="00212882">
        <w:t>A</w:t>
      </w:r>
      <w:r w:rsidR="00CC6AE1" w:rsidRPr="00212882">
        <w:t>NDMED</w:t>
      </w:r>
      <w:r w:rsidR="009846FE" w:rsidRPr="00212882">
        <w:t xml:space="preserve"> 1</w:t>
      </w:r>
      <w:bookmarkEnd w:id="0"/>
      <w:r w:rsidR="009846FE" w:rsidRPr="00212882">
        <w:t xml:space="preserve"> </w:t>
      </w:r>
      <w:commentRangeEnd w:id="1"/>
      <w:r w:rsidR="00E615FE">
        <w:rPr>
          <w:rStyle w:val="CommentReference"/>
          <w:rFonts w:ascii="Calibri Light" w:eastAsia="Times New Roman" w:hAnsi="Calibri Light" w:cs="Calibri"/>
          <w:b w:val="0"/>
          <w:color w:val="auto"/>
          <w:lang w:eastAsia="ar-SA"/>
        </w:rPr>
        <w:commentReference w:id="1"/>
      </w:r>
    </w:p>
    <w:p w14:paraId="2FB663DD" w14:textId="77777777" w:rsidR="007600BA" w:rsidRPr="00212882" w:rsidRDefault="007600BA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1B959BF8" w14:textId="4DCD3087" w:rsidR="000938C9" w:rsidRPr="005050EA" w:rsidRDefault="7E587AF3" w:rsidP="00A30AF3">
      <w:pPr>
        <w:pStyle w:val="NoSpacing"/>
        <w:rPr>
          <w:rFonts w:ascii="Arial" w:hAnsi="Arial" w:cs="Arial"/>
          <w:b/>
          <w:bCs/>
          <w:color w:val="B2182B" w:themeColor="accent1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 (</w:t>
      </w:r>
      <w:r w:rsidR="266BBF2F" w:rsidRPr="00212882">
        <w:rPr>
          <w:rFonts w:ascii="Arial" w:hAnsi="Arial" w:cs="Arial"/>
          <w:b/>
          <w:bCs/>
          <w:szCs w:val="22"/>
        </w:rPr>
        <w:t>K1</w:t>
      </w:r>
      <w:r w:rsidR="09533090" w:rsidRPr="00212882">
        <w:rPr>
          <w:rFonts w:ascii="Arial" w:hAnsi="Arial" w:cs="Arial"/>
          <w:b/>
          <w:bCs/>
          <w:szCs w:val="22"/>
        </w:rPr>
        <w:t>A</w:t>
      </w:r>
      <w:r w:rsidRPr="00212882">
        <w:rPr>
          <w:rFonts w:ascii="Arial" w:hAnsi="Arial" w:cs="Arial"/>
          <w:b/>
          <w:bCs/>
          <w:szCs w:val="22"/>
        </w:rPr>
        <w:t>)</w:t>
      </w:r>
      <w:r w:rsidR="09533090" w:rsidRPr="00212882">
        <w:rPr>
          <w:rFonts w:ascii="Arial" w:hAnsi="Arial" w:cs="Arial"/>
          <w:b/>
          <w:bCs/>
          <w:szCs w:val="22"/>
        </w:rPr>
        <w:t xml:space="preserve"> </w:t>
      </w:r>
      <w:r w:rsidRPr="00212882">
        <w:tab/>
      </w:r>
      <w:r w:rsidR="336C9216" w:rsidRPr="00212882">
        <w:rPr>
          <w:rFonts w:ascii="Arial" w:hAnsi="Arial" w:cs="Arial"/>
          <w:b/>
          <w:bCs/>
          <w:szCs w:val="22"/>
        </w:rPr>
        <w:t>Teie vanus:</w:t>
      </w:r>
      <w:r w:rsidR="2CBEBE9C" w:rsidRPr="00212882">
        <w:rPr>
          <w:rFonts w:ascii="Arial" w:hAnsi="Arial" w:cs="Arial"/>
          <w:b/>
          <w:bCs/>
          <w:szCs w:val="22"/>
        </w:rPr>
        <w:t xml:space="preserve"> ______</w:t>
      </w:r>
      <w:r w:rsidR="005050EA">
        <w:rPr>
          <w:rFonts w:ascii="Arial" w:hAnsi="Arial" w:cs="Arial"/>
          <w:b/>
          <w:bCs/>
          <w:szCs w:val="22"/>
        </w:rPr>
        <w:t xml:space="preserve"> </w:t>
      </w:r>
      <w:r w:rsidR="005050EA" w:rsidRPr="00771FC3">
        <w:rPr>
          <w:rFonts w:ascii="Arial" w:hAnsi="Arial" w:cs="Arial"/>
          <w:color w:val="B2182B" w:themeColor="accent1"/>
          <w:szCs w:val="22"/>
        </w:rPr>
        <w:t>(täisaa</w:t>
      </w:r>
      <w:r w:rsidR="00737517" w:rsidRPr="00771FC3">
        <w:rPr>
          <w:rFonts w:ascii="Arial" w:hAnsi="Arial" w:cs="Arial"/>
          <w:color w:val="B2182B" w:themeColor="accent1"/>
          <w:szCs w:val="22"/>
        </w:rPr>
        <w:t>s</w:t>
      </w:r>
      <w:r w:rsidR="005050EA" w:rsidRPr="00771FC3">
        <w:rPr>
          <w:rFonts w:ascii="Arial" w:hAnsi="Arial" w:cs="Arial"/>
          <w:color w:val="B2182B" w:themeColor="accent1"/>
          <w:szCs w:val="22"/>
        </w:rPr>
        <w:t>tates)</w:t>
      </w:r>
    </w:p>
    <w:p w14:paraId="7B733340" w14:textId="77777777" w:rsidR="00831C49" w:rsidRPr="00212882" w:rsidRDefault="00831C49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56241C03" w14:textId="1F786802" w:rsidR="000938C9" w:rsidRPr="00212882" w:rsidRDefault="7E587AF3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T2 (</w:t>
      </w:r>
      <w:r w:rsidR="09533090" w:rsidRPr="00212882">
        <w:rPr>
          <w:rFonts w:ascii="Arial" w:hAnsi="Arial" w:cs="Arial"/>
          <w:b/>
          <w:bCs/>
          <w:szCs w:val="22"/>
        </w:rPr>
        <w:t>K1</w:t>
      </w:r>
      <w:r w:rsidRPr="00212882">
        <w:rPr>
          <w:rFonts w:ascii="Arial" w:hAnsi="Arial" w:cs="Arial"/>
          <w:b/>
          <w:bCs/>
          <w:szCs w:val="22"/>
        </w:rPr>
        <w:t>)</w:t>
      </w:r>
      <w:r w:rsidRPr="00212882">
        <w:tab/>
      </w:r>
      <w:r w:rsidR="365425DF" w:rsidRPr="00212882">
        <w:rPr>
          <w:rFonts w:ascii="Arial" w:hAnsi="Arial" w:cs="Arial"/>
          <w:b/>
          <w:bCs/>
          <w:szCs w:val="22"/>
        </w:rPr>
        <w:t>Teie</w:t>
      </w:r>
      <w:r w:rsidR="09533090" w:rsidRPr="00212882">
        <w:rPr>
          <w:rFonts w:ascii="Arial" w:hAnsi="Arial" w:cs="Arial"/>
          <w:b/>
          <w:bCs/>
          <w:szCs w:val="22"/>
        </w:rPr>
        <w:t xml:space="preserve"> sugu</w:t>
      </w:r>
      <w:r w:rsidR="663E2A01" w:rsidRPr="00212882">
        <w:rPr>
          <w:rFonts w:ascii="Arial" w:hAnsi="Arial" w:cs="Arial"/>
          <w:b/>
          <w:bCs/>
          <w:szCs w:val="22"/>
        </w:rPr>
        <w:t>:</w:t>
      </w:r>
    </w:p>
    <w:p w14:paraId="1516EC72" w14:textId="77777777" w:rsidR="000938C9" w:rsidRPr="00212882" w:rsidRDefault="000938C9" w:rsidP="00737517">
      <w:pPr>
        <w:pStyle w:val="NoSpacing"/>
        <w:numPr>
          <w:ilvl w:val="0"/>
          <w:numId w:val="63"/>
        </w:numPr>
        <w:rPr>
          <w:rFonts w:ascii="Arial" w:hAnsi="Arial" w:cs="Arial"/>
          <w:szCs w:val="22"/>
        </w:rPr>
      </w:pPr>
      <w:bookmarkStart w:id="2" w:name="_Ref205193936"/>
      <w:r w:rsidRPr="00212882">
        <w:rPr>
          <w:rFonts w:ascii="Arial" w:hAnsi="Arial" w:cs="Arial"/>
          <w:szCs w:val="22"/>
        </w:rPr>
        <w:t>Mees</w:t>
      </w:r>
      <w:bookmarkEnd w:id="2"/>
    </w:p>
    <w:p w14:paraId="470297A8" w14:textId="77777777" w:rsidR="000938C9" w:rsidRPr="00212882" w:rsidRDefault="000938C9" w:rsidP="00737517">
      <w:pPr>
        <w:pStyle w:val="NoSpacing"/>
        <w:numPr>
          <w:ilvl w:val="0"/>
          <w:numId w:val="6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Naine</w:t>
      </w:r>
    </w:p>
    <w:p w14:paraId="0219846A" w14:textId="225CC6FE" w:rsidR="4564B153" w:rsidRPr="00212882" w:rsidRDefault="4564B153" w:rsidP="4564B153">
      <w:pPr>
        <w:pStyle w:val="NoSpacing"/>
        <w:rPr>
          <w:rFonts w:ascii="Arial" w:hAnsi="Arial" w:cs="Arial"/>
          <w:szCs w:val="22"/>
        </w:rPr>
      </w:pPr>
    </w:p>
    <w:p w14:paraId="3DBE612C" w14:textId="36B340EC" w:rsidR="26AA5ECF" w:rsidRPr="00212882" w:rsidRDefault="7E587AF3" w:rsidP="4564B153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35AF7102" w:rsidRPr="00212882">
        <w:rPr>
          <w:rFonts w:ascii="Arial" w:hAnsi="Arial" w:cs="Arial"/>
          <w:b/>
          <w:bCs/>
          <w:szCs w:val="22"/>
        </w:rPr>
        <w:t>KL1E</w:t>
      </w:r>
      <w:r w:rsidRPr="00212882">
        <w:rPr>
          <w:rFonts w:ascii="Arial" w:hAnsi="Arial" w:cs="Arial"/>
          <w:b/>
          <w:bCs/>
          <w:szCs w:val="22"/>
        </w:rPr>
        <w:t>)</w:t>
      </w:r>
      <w:r w:rsidR="35AF7102" w:rsidRPr="00212882">
        <w:rPr>
          <w:rFonts w:ascii="Arial" w:hAnsi="Arial" w:cs="Arial"/>
          <w:b/>
          <w:bCs/>
          <w:szCs w:val="22"/>
        </w:rPr>
        <w:t xml:space="preserve"> </w:t>
      </w:r>
      <w:r w:rsidRPr="00212882">
        <w:tab/>
      </w:r>
      <w:r w:rsidR="00E434EE" w:rsidRPr="00212882">
        <w:rPr>
          <w:rFonts w:ascii="Arial" w:hAnsi="Arial" w:cs="Arial"/>
          <w:b/>
          <w:bCs/>
          <w:szCs w:val="22"/>
        </w:rPr>
        <w:t xml:space="preserve">Kus Te </w:t>
      </w:r>
      <w:r w:rsidR="00A63F77" w:rsidRPr="00212882">
        <w:rPr>
          <w:rFonts w:ascii="Arial" w:hAnsi="Arial" w:cs="Arial"/>
          <w:b/>
          <w:bCs/>
          <w:szCs w:val="22"/>
        </w:rPr>
        <w:t xml:space="preserve"> elate?</w:t>
      </w:r>
    </w:p>
    <w:p w14:paraId="7823D433" w14:textId="5F809FBA" w:rsidR="761A2C2E" w:rsidRPr="00212882" w:rsidRDefault="761A2C2E" w:rsidP="03434A16">
      <w:r w:rsidRPr="00212882">
        <w:rPr>
          <w:rFonts w:ascii="Helvetica" w:eastAsia="Helvetica" w:hAnsi="Helvetica" w:cs="Helvetica"/>
          <w:sz w:val="22"/>
          <w:szCs w:val="22"/>
        </w:rPr>
        <w:t>SELGITUS: Sisestage oma linna, alevi, aleviku või küla nimi, Tallinna</w:t>
      </w:r>
      <w:r w:rsidR="00E26C8A" w:rsidRPr="00212882">
        <w:rPr>
          <w:rFonts w:ascii="Helvetica" w:eastAsia="Helvetica" w:hAnsi="Helvetica" w:cs="Helvetica"/>
          <w:sz w:val="22"/>
          <w:szCs w:val="22"/>
        </w:rPr>
        <w:t>,</w:t>
      </w:r>
      <w:r w:rsidRPr="00212882">
        <w:rPr>
          <w:rFonts w:ascii="Helvetica" w:eastAsia="Helvetica" w:hAnsi="Helvetica" w:cs="Helvetica"/>
          <w:sz w:val="22"/>
          <w:szCs w:val="22"/>
        </w:rPr>
        <w:t xml:space="preserve"> Tartu </w:t>
      </w:r>
      <w:r w:rsidR="00E26C8A" w:rsidRPr="00212882">
        <w:rPr>
          <w:rFonts w:ascii="Helvetica" w:eastAsia="Helvetica" w:hAnsi="Helvetica" w:cs="Helvetica"/>
          <w:sz w:val="22"/>
          <w:szCs w:val="22"/>
        </w:rPr>
        <w:t xml:space="preserve">ja Kohtla-Järve </w:t>
      </w:r>
      <w:r w:rsidRPr="00212882">
        <w:rPr>
          <w:rFonts w:ascii="Helvetica" w:eastAsia="Helvetica" w:hAnsi="Helvetica" w:cs="Helvetica"/>
          <w:sz w:val="22"/>
          <w:szCs w:val="22"/>
        </w:rPr>
        <w:t>puhul linnaosa.</w:t>
      </w:r>
    </w:p>
    <w:p w14:paraId="1C571427" w14:textId="6D1C2233" w:rsidR="59D6562F" w:rsidRPr="00212882" w:rsidRDefault="59D6562F" w:rsidP="03434A16">
      <w:r w:rsidRPr="00212882">
        <w:rPr>
          <w:rFonts w:ascii="Helvetica" w:eastAsia="Helvetica" w:hAnsi="Helvetica" w:cs="Helvetica"/>
          <w:i/>
          <w:iCs/>
          <w:sz w:val="22"/>
          <w:szCs w:val="22"/>
        </w:rPr>
        <w:t>Si</w:t>
      </w:r>
      <w:r w:rsidR="761A2C2E" w:rsidRPr="00212882">
        <w:rPr>
          <w:rFonts w:ascii="Helvetica" w:eastAsia="Helvetica" w:hAnsi="Helvetica" w:cs="Helvetica"/>
          <w:i/>
          <w:iCs/>
          <w:sz w:val="22"/>
          <w:szCs w:val="22"/>
        </w:rPr>
        <w:t>sestatav rippmenüü: EHAK 2025_v1 III tasandini: Maakond / Vald, linn / Linnaosa, alev, alevik, küla + Tallinna (13ne jaotus) ja Tartu linnaosad</w:t>
      </w:r>
    </w:p>
    <w:p w14:paraId="63A2CC9E" w14:textId="77777777" w:rsidR="00212882" w:rsidRDefault="761A2C2E" w:rsidP="00212882">
      <w:pPr>
        <w:ind w:left="720"/>
        <w:rPr>
          <w:rFonts w:ascii="Helvetica" w:eastAsia="Helvetica" w:hAnsi="Helvetica" w:cs="Helvetica"/>
          <w:i/>
          <w:iCs/>
          <w:sz w:val="22"/>
          <w:szCs w:val="22"/>
        </w:rPr>
      </w:pPr>
      <w:r w:rsidRPr="00212882">
        <w:rPr>
          <w:rFonts w:ascii="Helvetica" w:eastAsia="Helvetica" w:hAnsi="Helvetica" w:cs="Helvetica"/>
          <w:i/>
          <w:iCs/>
          <w:sz w:val="22"/>
          <w:szCs w:val="22"/>
        </w:rPr>
        <w:t>Nt</w:t>
      </w:r>
      <w:r w:rsidR="00212882">
        <w:rPr>
          <w:rFonts w:ascii="Helvetica" w:eastAsia="Helvetica" w:hAnsi="Helvetica" w:cs="Helvetica"/>
          <w:i/>
          <w:iCs/>
          <w:sz w:val="22"/>
          <w:szCs w:val="22"/>
        </w:rPr>
        <w:t xml:space="preserve"> </w:t>
      </w:r>
    </w:p>
    <w:p w14:paraId="0FF18070" w14:textId="0257213D" w:rsidR="00212882" w:rsidRPr="00212882" w:rsidRDefault="761A2C2E" w:rsidP="00212882">
      <w:pPr>
        <w:ind w:left="720"/>
        <w:rPr>
          <w:rFonts w:ascii="Helvetica" w:eastAsia="Helvetica" w:hAnsi="Helvetica" w:cs="Helvetica"/>
          <w:i/>
          <w:iCs/>
          <w:sz w:val="22"/>
          <w:szCs w:val="22"/>
        </w:rPr>
      </w:pPr>
      <w:r w:rsidRPr="00212882">
        <w:rPr>
          <w:rFonts w:ascii="Helvetica" w:eastAsia="Helvetica" w:hAnsi="Helvetica" w:cs="Helvetica"/>
          <w:i/>
          <w:iCs/>
          <w:sz w:val="22"/>
          <w:szCs w:val="22"/>
        </w:rPr>
        <w:t>Tartu maakond, Tartu linn, Tähtvere küla</w:t>
      </w:r>
      <w:r w:rsidR="00212882">
        <w:rPr>
          <w:rFonts w:ascii="Helvetica" w:eastAsia="Helvetica" w:hAnsi="Helvetica" w:cs="Helvetica"/>
          <w:i/>
          <w:iCs/>
          <w:sz w:val="22"/>
          <w:szCs w:val="22"/>
        </w:rPr>
        <w:t xml:space="preserve">; </w:t>
      </w:r>
    </w:p>
    <w:p w14:paraId="209780EE" w14:textId="1BADDE66" w:rsidR="761A2C2E" w:rsidRPr="00212882" w:rsidRDefault="761A2C2E" w:rsidP="03434A16">
      <w:pPr>
        <w:ind w:left="720"/>
      </w:pPr>
      <w:r w:rsidRPr="00212882">
        <w:rPr>
          <w:rFonts w:ascii="Helvetica" w:eastAsia="Helvetica" w:hAnsi="Helvetica" w:cs="Helvetica"/>
          <w:i/>
          <w:iCs/>
          <w:sz w:val="22"/>
          <w:szCs w:val="22"/>
        </w:rPr>
        <w:t>Tartu maakond, Tartu linn, Ülejõe linnaosa</w:t>
      </w:r>
    </w:p>
    <w:p w14:paraId="57B59D84" w14:textId="77777777" w:rsidR="0032481C" w:rsidRPr="00212882" w:rsidRDefault="0032481C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7AE96694" w14:textId="2CD0F3F2" w:rsidR="009041A5" w:rsidRPr="00212882" w:rsidRDefault="5E23F900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 xml:space="preserve">TLN </w:t>
      </w:r>
      <w:r w:rsidRPr="00212882">
        <w:tab/>
      </w:r>
      <w:r w:rsidR="4F0870AF" w:rsidRPr="00212882">
        <w:rPr>
          <w:rFonts w:ascii="Arial" w:hAnsi="Arial" w:cs="Arial"/>
          <w:b/>
          <w:bCs/>
          <w:szCs w:val="22"/>
        </w:rPr>
        <w:t>Tallinn</w:t>
      </w:r>
      <w:r w:rsidR="5602BD34" w:rsidRPr="00212882">
        <w:rPr>
          <w:rFonts w:ascii="Arial" w:hAnsi="Arial" w:cs="Arial"/>
          <w:b/>
          <w:bCs/>
          <w:szCs w:val="22"/>
        </w:rPr>
        <w:t>a</w:t>
      </w:r>
      <w:r w:rsidR="4F0870AF" w:rsidRPr="00212882">
        <w:rPr>
          <w:rFonts w:ascii="Arial" w:hAnsi="Arial" w:cs="Arial"/>
          <w:b/>
          <w:bCs/>
          <w:szCs w:val="22"/>
        </w:rPr>
        <w:t xml:space="preserve"> linnaosad asumitega</w:t>
      </w:r>
    </w:p>
    <w:p w14:paraId="07E24FE5" w14:textId="42052F88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Haaberst</w:t>
      </w:r>
      <w:r w:rsidRPr="00212882">
        <w:rPr>
          <w:rFonts w:ascii="Arial" w:hAnsi="Arial" w:cs="Arial"/>
          <w:szCs w:val="22"/>
        </w:rPr>
        <w:t>i (Astangu, Väike Õismäe)</w:t>
      </w:r>
    </w:p>
    <w:p w14:paraId="101FBCD7" w14:textId="2BA21D6B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Haabersti</w:t>
      </w:r>
      <w:r w:rsidR="00B26287" w:rsidRPr="00212882">
        <w:rPr>
          <w:rFonts w:ascii="Arial" w:hAnsi="Arial" w:cs="Arial"/>
          <w:szCs w:val="22"/>
        </w:rPr>
        <w:t xml:space="preserve"> (Haabersti, Veskimetsa, Pikaliiva, Õismäe, Rocca al Mare, Vismeistri, Kakumäe, Tiskre)</w:t>
      </w:r>
    </w:p>
    <w:p w14:paraId="2C9C43DF" w14:textId="659F3C59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Kristiine</w:t>
      </w:r>
      <w:r w:rsidR="00B26287" w:rsidRPr="00212882">
        <w:rPr>
          <w:rFonts w:ascii="Arial" w:hAnsi="Arial" w:cs="Arial"/>
          <w:szCs w:val="22"/>
        </w:rPr>
        <w:t xml:space="preserve"> (Kristiine, Mustjõe, Tondi, Järve)</w:t>
      </w:r>
    </w:p>
    <w:p w14:paraId="01E48B98" w14:textId="1E22C5ED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Kesklinn</w:t>
      </w:r>
      <w:r w:rsidR="00B26287" w:rsidRPr="00212882">
        <w:rPr>
          <w:rFonts w:ascii="Arial" w:hAnsi="Arial" w:cs="Arial"/>
          <w:b/>
          <w:bCs/>
          <w:szCs w:val="22"/>
        </w:rPr>
        <w:t xml:space="preserve"> </w:t>
      </w:r>
      <w:r w:rsidR="00B26287" w:rsidRPr="00212882">
        <w:rPr>
          <w:rFonts w:ascii="Arial" w:hAnsi="Arial" w:cs="Arial"/>
          <w:szCs w:val="22"/>
        </w:rPr>
        <w:t>(Vanalinn, Sadama, Kadriorg, Torupilli, Raua, Kassisaba, Uus Maailm, Kitseküla, Luite, Juhkentali, Tõnismäe, Tatari, Veerenni, Keldrimäe, Sibulaküla, Maakri, Südalinn, Kompassi)</w:t>
      </w:r>
    </w:p>
    <w:p w14:paraId="37CC07EF" w14:textId="6CAB7A38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Lasnamäe</w:t>
      </w:r>
      <w:r w:rsidR="00B26287" w:rsidRPr="00212882">
        <w:rPr>
          <w:rFonts w:ascii="Arial" w:hAnsi="Arial" w:cs="Arial"/>
          <w:szCs w:val="22"/>
        </w:rPr>
        <w:t xml:space="preserve"> (Sikupilli, Uuslinn, Kurepõllu, Pae, Ülemiste)</w:t>
      </w:r>
    </w:p>
    <w:p w14:paraId="29591AC5" w14:textId="39223A76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Lasnamäe</w:t>
      </w:r>
      <w:r w:rsidR="00B26287" w:rsidRPr="00212882">
        <w:rPr>
          <w:rFonts w:ascii="Arial" w:hAnsi="Arial" w:cs="Arial"/>
          <w:szCs w:val="22"/>
        </w:rPr>
        <w:t xml:space="preserve"> (Paevälja, Laagna, Loopealse, Katleri, Tondiraba)</w:t>
      </w:r>
    </w:p>
    <w:p w14:paraId="5A64B1DC" w14:textId="35147FEB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Lasnamäe</w:t>
      </w:r>
      <w:r w:rsidR="00B26287" w:rsidRPr="00212882">
        <w:rPr>
          <w:rFonts w:ascii="Arial" w:hAnsi="Arial" w:cs="Arial"/>
          <w:szCs w:val="22"/>
        </w:rPr>
        <w:t xml:space="preserve"> (Kuristiku, Mustakivi, Seli, Priisle)</w:t>
      </w:r>
    </w:p>
    <w:p w14:paraId="64082AE6" w14:textId="2E5F0054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Mustmäe</w:t>
      </w:r>
      <w:r w:rsidR="00B26287" w:rsidRPr="00212882">
        <w:rPr>
          <w:rFonts w:ascii="Arial" w:hAnsi="Arial" w:cs="Arial"/>
          <w:szCs w:val="22"/>
        </w:rPr>
        <w:t xml:space="preserve"> (Mustamäe, Kadaka, Sääse, Siili)</w:t>
      </w:r>
    </w:p>
    <w:p w14:paraId="28629B90" w14:textId="33802543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Nõmme</w:t>
      </w:r>
      <w:r w:rsidR="00B26287" w:rsidRPr="00212882">
        <w:rPr>
          <w:rFonts w:ascii="Arial" w:hAnsi="Arial" w:cs="Arial"/>
          <w:b/>
          <w:bCs/>
          <w:szCs w:val="22"/>
        </w:rPr>
        <w:t xml:space="preserve"> </w:t>
      </w:r>
      <w:r w:rsidR="00B26287" w:rsidRPr="00212882">
        <w:rPr>
          <w:rFonts w:ascii="Arial" w:hAnsi="Arial" w:cs="Arial"/>
          <w:szCs w:val="22"/>
        </w:rPr>
        <w:t>(Pääsküla, Kivimäe, Hiiu, Vana-Mustamäe, Rahumäe, Liiva, Nõmme)</w:t>
      </w:r>
    </w:p>
    <w:p w14:paraId="69F6AD44" w14:textId="4358BD31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Nõmme</w:t>
      </w:r>
      <w:r w:rsidR="00B26287" w:rsidRPr="00212882">
        <w:rPr>
          <w:rFonts w:ascii="Arial" w:hAnsi="Arial" w:cs="Arial"/>
          <w:b/>
          <w:bCs/>
          <w:szCs w:val="22"/>
        </w:rPr>
        <w:t xml:space="preserve"> </w:t>
      </w:r>
      <w:r w:rsidR="00B26287" w:rsidRPr="00212882">
        <w:rPr>
          <w:rFonts w:ascii="Arial" w:hAnsi="Arial" w:cs="Arial"/>
          <w:szCs w:val="22"/>
        </w:rPr>
        <w:t>(Männiku, Raudalu)</w:t>
      </w:r>
    </w:p>
    <w:p w14:paraId="3761EE42" w14:textId="72B019BA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Pirita</w:t>
      </w:r>
      <w:r w:rsidR="00B26287" w:rsidRPr="00212882">
        <w:rPr>
          <w:rFonts w:ascii="Arial" w:hAnsi="Arial" w:cs="Arial"/>
          <w:szCs w:val="22"/>
        </w:rPr>
        <w:t xml:space="preserve"> (Merivälja, Mähe, Lepiku, Laiaküla, Iru, Kose, Maarjamäe, Pirita, Kloostrimetsa)</w:t>
      </w:r>
    </w:p>
    <w:p w14:paraId="42FE2AAD" w14:textId="09309C63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Põhja-Tallinn</w:t>
      </w:r>
      <w:r w:rsidR="00B26287" w:rsidRPr="00212882">
        <w:rPr>
          <w:rFonts w:ascii="Arial" w:hAnsi="Arial" w:cs="Arial"/>
          <w:szCs w:val="22"/>
        </w:rPr>
        <w:t xml:space="preserve"> (Pelguranna, Pelgulinn mitmekorruselis</w:t>
      </w:r>
      <w:r w:rsidR="00BD698F" w:rsidRPr="00212882">
        <w:rPr>
          <w:rFonts w:ascii="Arial" w:hAnsi="Arial" w:cs="Arial"/>
          <w:szCs w:val="22"/>
        </w:rPr>
        <w:t>ed</w:t>
      </w:r>
      <w:r w:rsidR="00B26287" w:rsidRPr="00212882">
        <w:rPr>
          <w:rFonts w:ascii="Arial" w:hAnsi="Arial" w:cs="Arial"/>
          <w:szCs w:val="22"/>
        </w:rPr>
        <w:t xml:space="preserve"> paneelmajad</w:t>
      </w:r>
      <w:r w:rsidR="00BD698F" w:rsidRPr="00212882">
        <w:rPr>
          <w:rFonts w:ascii="Arial" w:hAnsi="Arial" w:cs="Arial"/>
          <w:szCs w:val="22"/>
        </w:rPr>
        <w:t>)</w:t>
      </w:r>
    </w:p>
    <w:p w14:paraId="0FF53C45" w14:textId="4282CD6A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Põhja-Tallinn</w:t>
      </w:r>
      <w:r w:rsidR="00B26287" w:rsidRPr="00212882">
        <w:rPr>
          <w:rFonts w:ascii="Arial" w:hAnsi="Arial" w:cs="Arial"/>
          <w:szCs w:val="22"/>
        </w:rPr>
        <w:t xml:space="preserve"> (Pelgulinn ülejäänud, Sitsi, Karjamaa, Kalamaja, Kopli)</w:t>
      </w:r>
    </w:p>
    <w:p w14:paraId="2C844DF2" w14:textId="3D1243FD" w:rsidR="009041A5" w:rsidRPr="00212882" w:rsidRDefault="009041A5" w:rsidP="009041A5">
      <w:pPr>
        <w:pStyle w:val="NoSpacing"/>
        <w:ind w:left="720"/>
        <w:rPr>
          <w:rFonts w:ascii="Arial" w:hAnsi="Arial" w:cs="Arial"/>
          <w:szCs w:val="22"/>
        </w:rPr>
      </w:pPr>
    </w:p>
    <w:p w14:paraId="6A73879D" w14:textId="0615B9AE" w:rsidR="00266EA3" w:rsidRPr="00212882" w:rsidRDefault="009041A5" w:rsidP="00266EA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>TARTU</w:t>
      </w:r>
      <w:r w:rsidRPr="00212882">
        <w:tab/>
      </w:r>
      <w:r w:rsidR="22522930" w:rsidRPr="00212882">
        <w:rPr>
          <w:rFonts w:ascii="Arial" w:hAnsi="Arial" w:cs="Arial"/>
          <w:b/>
          <w:bCs/>
          <w:szCs w:val="22"/>
        </w:rPr>
        <w:t>Tartu linnaosad</w:t>
      </w:r>
      <w:r w:rsidR="00E26C8A" w:rsidRPr="00212882">
        <w:rPr>
          <w:rFonts w:ascii="Arial" w:hAnsi="Arial" w:cs="Arial"/>
          <w:b/>
          <w:bCs/>
          <w:szCs w:val="22"/>
        </w:rPr>
        <w:t xml:space="preserve"> </w:t>
      </w:r>
      <w:r w:rsidR="00E26C8A" w:rsidRPr="00212882">
        <w:rPr>
          <w:rFonts w:ascii="Arial" w:hAnsi="Arial" w:cs="Arial"/>
          <w:i/>
          <w:iCs/>
          <w:szCs w:val="22"/>
        </w:rPr>
        <w:t>(analüüsiks)</w:t>
      </w:r>
    </w:p>
    <w:p w14:paraId="009EDF02" w14:textId="77777777" w:rsidR="00E26C8A" w:rsidRPr="00212882" w:rsidRDefault="4040A77D" w:rsidP="00DD2554">
      <w:pPr>
        <w:pStyle w:val="NoSpacing"/>
        <w:numPr>
          <w:ilvl w:val="0"/>
          <w:numId w:val="4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Kesklinna lähiümbrus </w:t>
      </w:r>
      <w:r w:rsidRPr="00212882">
        <w:rPr>
          <w:rFonts w:ascii="Arial" w:hAnsi="Arial" w:cs="Arial"/>
          <w:szCs w:val="22"/>
        </w:rPr>
        <w:t>(Kesklinna, Karlova, Tähtvere, Supilinna</w:t>
      </w:r>
      <w:r w:rsidR="5FFF5DE0" w:rsidRPr="00212882">
        <w:rPr>
          <w:rFonts w:ascii="Arial" w:hAnsi="Arial" w:cs="Arial"/>
          <w:szCs w:val="22"/>
        </w:rPr>
        <w:t>,</w:t>
      </w:r>
      <w:r w:rsidR="0E1FB8C8" w:rsidRPr="00212882">
        <w:rPr>
          <w:rFonts w:ascii="Arial" w:hAnsi="Arial" w:cs="Arial"/>
          <w:szCs w:val="22"/>
        </w:rPr>
        <w:t>Vaksali,</w:t>
      </w:r>
      <w:r w:rsidR="5FFF5DE0" w:rsidRPr="00212882">
        <w:rPr>
          <w:rFonts w:ascii="Arial" w:hAnsi="Arial" w:cs="Arial"/>
          <w:szCs w:val="22"/>
        </w:rPr>
        <w:t xml:space="preserve"> </w:t>
      </w:r>
      <w:r w:rsidR="17C20B12" w:rsidRPr="00212882">
        <w:rPr>
          <w:rFonts w:ascii="Arial" w:hAnsi="Arial" w:cs="Arial"/>
          <w:szCs w:val="22"/>
        </w:rPr>
        <w:t>Ülejõe</w:t>
      </w:r>
      <w:r w:rsidRPr="00212882">
        <w:rPr>
          <w:rFonts w:ascii="Arial" w:hAnsi="Arial" w:cs="Arial"/>
          <w:szCs w:val="22"/>
        </w:rPr>
        <w:t>)</w:t>
      </w:r>
    </w:p>
    <w:p w14:paraId="659E9978" w14:textId="77777777" w:rsidR="00E26C8A" w:rsidRPr="00212882" w:rsidRDefault="75092A08" w:rsidP="00DD2554">
      <w:pPr>
        <w:pStyle w:val="NoSpacing"/>
        <w:numPr>
          <w:ilvl w:val="0"/>
          <w:numId w:val="4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Ülejõe piirkond</w:t>
      </w:r>
      <w:r w:rsidRPr="00212882">
        <w:rPr>
          <w:rFonts w:ascii="Arial" w:hAnsi="Arial" w:cs="Arial"/>
          <w:szCs w:val="22"/>
        </w:rPr>
        <w:t xml:space="preserve"> (</w:t>
      </w:r>
      <w:r w:rsidR="3C010B2D" w:rsidRPr="00212882">
        <w:rPr>
          <w:rFonts w:ascii="Arial" w:hAnsi="Arial" w:cs="Arial"/>
          <w:szCs w:val="22"/>
        </w:rPr>
        <w:t xml:space="preserve">Annelinna, </w:t>
      </w:r>
      <w:r w:rsidR="6E0983EA" w:rsidRPr="00212882">
        <w:rPr>
          <w:rFonts w:ascii="Arial" w:hAnsi="Arial" w:cs="Arial"/>
          <w:szCs w:val="22"/>
        </w:rPr>
        <w:t xml:space="preserve">Ihaste, </w:t>
      </w:r>
      <w:r w:rsidR="3C010B2D" w:rsidRPr="00212882">
        <w:rPr>
          <w:rFonts w:ascii="Arial" w:hAnsi="Arial" w:cs="Arial"/>
          <w:szCs w:val="22"/>
        </w:rPr>
        <w:t>Jaamamõisa</w:t>
      </w:r>
      <w:r w:rsidR="4FFD837C" w:rsidRPr="00212882">
        <w:rPr>
          <w:rFonts w:ascii="Arial" w:hAnsi="Arial" w:cs="Arial"/>
          <w:szCs w:val="22"/>
        </w:rPr>
        <w:t xml:space="preserve">, </w:t>
      </w:r>
      <w:r w:rsidR="00B80124" w:rsidRPr="00212882">
        <w:rPr>
          <w:rFonts w:ascii="Arial" w:hAnsi="Arial" w:cs="Arial"/>
          <w:szCs w:val="22"/>
        </w:rPr>
        <w:t xml:space="preserve">Kvissentali, </w:t>
      </w:r>
      <w:r w:rsidR="009041A5" w:rsidRPr="00212882">
        <w:rPr>
          <w:rFonts w:ascii="Arial" w:hAnsi="Arial" w:cs="Arial"/>
          <w:szCs w:val="22"/>
        </w:rPr>
        <w:t>Raadi-Kruusamäe</w:t>
      </w:r>
      <w:r w:rsidR="00E26C8A" w:rsidRPr="00212882">
        <w:rPr>
          <w:rFonts w:ascii="Arial" w:hAnsi="Arial" w:cs="Arial"/>
          <w:szCs w:val="22"/>
        </w:rPr>
        <w:t>)</w:t>
      </w:r>
    </w:p>
    <w:p w14:paraId="191A005A" w14:textId="31AD6F96" w:rsidR="009041A5" w:rsidRPr="00212882" w:rsidRDefault="508513B9" w:rsidP="00DD2554">
      <w:pPr>
        <w:pStyle w:val="NoSpacing"/>
        <w:numPr>
          <w:ilvl w:val="0"/>
          <w:numId w:val="4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Muu</w:t>
      </w:r>
      <w:r w:rsidRPr="00212882">
        <w:rPr>
          <w:rFonts w:ascii="Arial" w:hAnsi="Arial" w:cs="Arial"/>
          <w:szCs w:val="22"/>
        </w:rPr>
        <w:t xml:space="preserve"> (</w:t>
      </w:r>
      <w:r w:rsidR="43EFBDDA" w:rsidRPr="00212882">
        <w:rPr>
          <w:rFonts w:ascii="Arial" w:hAnsi="Arial" w:cs="Arial"/>
          <w:szCs w:val="22"/>
        </w:rPr>
        <w:t>Maarjamõisa</w:t>
      </w:r>
      <w:r w:rsidR="41AAE766" w:rsidRPr="00212882">
        <w:rPr>
          <w:rFonts w:ascii="Arial" w:hAnsi="Arial" w:cs="Arial"/>
          <w:szCs w:val="22"/>
        </w:rPr>
        <w:t xml:space="preserve">, </w:t>
      </w:r>
      <w:r w:rsidR="2A120422" w:rsidRPr="00212882">
        <w:rPr>
          <w:rFonts w:ascii="Arial" w:hAnsi="Arial" w:cs="Arial"/>
          <w:szCs w:val="22"/>
        </w:rPr>
        <w:t xml:space="preserve">Ropka, Ropka tööstuse, Ränilinna, </w:t>
      </w:r>
      <w:r w:rsidR="72FB2CB6" w:rsidRPr="00212882">
        <w:rPr>
          <w:rFonts w:ascii="Arial" w:hAnsi="Arial" w:cs="Arial"/>
          <w:szCs w:val="22"/>
        </w:rPr>
        <w:t xml:space="preserve">Tammelinna, </w:t>
      </w:r>
      <w:r w:rsidR="2A120422" w:rsidRPr="00212882">
        <w:rPr>
          <w:rFonts w:ascii="Arial" w:hAnsi="Arial" w:cs="Arial"/>
          <w:szCs w:val="22"/>
        </w:rPr>
        <w:t xml:space="preserve">Variku, Veeriku, </w:t>
      </w:r>
      <w:r w:rsidR="6E9AB0DE" w:rsidRPr="00212882">
        <w:rPr>
          <w:rFonts w:ascii="Arial" w:hAnsi="Arial" w:cs="Arial"/>
          <w:szCs w:val="22"/>
        </w:rPr>
        <w:t>muu</w:t>
      </w:r>
      <w:r w:rsidR="2A120422" w:rsidRPr="00212882">
        <w:rPr>
          <w:rFonts w:ascii="Arial" w:hAnsi="Arial" w:cs="Arial"/>
          <w:szCs w:val="22"/>
        </w:rPr>
        <w:t>)</w:t>
      </w:r>
    </w:p>
    <w:p w14:paraId="147E2F25" w14:textId="77777777" w:rsidR="009041A5" w:rsidRPr="00212882" w:rsidRDefault="009041A5" w:rsidP="00A30AF3">
      <w:pPr>
        <w:pStyle w:val="NoSpacing"/>
        <w:rPr>
          <w:rFonts w:ascii="Arial" w:hAnsi="Arial" w:cs="Arial"/>
          <w:b/>
          <w:szCs w:val="22"/>
        </w:rPr>
      </w:pPr>
    </w:p>
    <w:p w14:paraId="4602F3B2" w14:textId="24CC65EB" w:rsidR="3463D979" w:rsidRPr="00212882" w:rsidRDefault="48782174" w:rsidP="3463D979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62EC42DE" w:rsidRPr="00212882">
        <w:rPr>
          <w:rFonts w:ascii="Arial" w:hAnsi="Arial" w:cs="Arial"/>
          <w:b/>
          <w:bCs/>
          <w:szCs w:val="22"/>
        </w:rPr>
        <w:t>KL7</w:t>
      </w:r>
      <w:r w:rsidRPr="00212882">
        <w:rPr>
          <w:rFonts w:ascii="Arial" w:hAnsi="Arial" w:cs="Arial"/>
          <w:b/>
          <w:bCs/>
          <w:szCs w:val="22"/>
        </w:rPr>
        <w:t>)</w:t>
      </w:r>
      <w:r w:rsidR="62EC42DE" w:rsidRPr="00212882">
        <w:rPr>
          <w:rFonts w:ascii="Arial" w:hAnsi="Arial" w:cs="Arial"/>
          <w:b/>
          <w:bCs/>
          <w:szCs w:val="22"/>
        </w:rPr>
        <w:t xml:space="preserve">  </w:t>
      </w:r>
      <w:r w:rsidR="00E434EE" w:rsidRPr="00212882">
        <w:tab/>
      </w:r>
      <w:r w:rsidR="339319B2" w:rsidRPr="00212882">
        <w:rPr>
          <w:rFonts w:ascii="Arial" w:hAnsi="Arial" w:cs="Arial"/>
          <w:b/>
          <w:bCs/>
          <w:szCs w:val="22"/>
        </w:rPr>
        <w:t>Milline on Teie e</w:t>
      </w:r>
      <w:r w:rsidR="62EC42DE" w:rsidRPr="00212882">
        <w:rPr>
          <w:rFonts w:ascii="Arial" w:hAnsi="Arial" w:cs="Arial"/>
          <w:b/>
          <w:bCs/>
          <w:szCs w:val="22"/>
        </w:rPr>
        <w:t>luaseme tüüp</w:t>
      </w:r>
      <w:r w:rsidR="339319B2" w:rsidRPr="00212882">
        <w:rPr>
          <w:rFonts w:ascii="Arial" w:hAnsi="Arial" w:cs="Arial"/>
          <w:b/>
          <w:bCs/>
          <w:szCs w:val="22"/>
        </w:rPr>
        <w:t>?</w:t>
      </w:r>
      <w:r w:rsidR="00AB1C63" w:rsidRPr="00212882">
        <w:rPr>
          <w:rFonts w:ascii="Arial" w:hAnsi="Arial" w:cs="Arial"/>
          <w:b/>
          <w:bCs/>
          <w:szCs w:val="22"/>
        </w:rPr>
        <w:t xml:space="preserve"> </w:t>
      </w:r>
    </w:p>
    <w:p w14:paraId="09AC3399" w14:textId="0770CEC1" w:rsidR="00831C49" w:rsidRPr="00212882" w:rsidRDefault="365425DF" w:rsidP="00616BEE">
      <w:pPr>
        <w:pStyle w:val="NoSpacing"/>
        <w:numPr>
          <w:ilvl w:val="0"/>
          <w:numId w:val="1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Eramu</w:t>
      </w:r>
      <w:r w:rsidR="304A5F1D" w:rsidRPr="00212882">
        <w:rPr>
          <w:rFonts w:ascii="Arial" w:hAnsi="Arial" w:cs="Arial"/>
          <w:szCs w:val="22"/>
        </w:rPr>
        <w:t>, ridaela</w:t>
      </w:r>
      <w:r w:rsidR="5815A394" w:rsidRPr="00212882">
        <w:rPr>
          <w:rFonts w:ascii="Arial" w:hAnsi="Arial" w:cs="Arial"/>
          <w:szCs w:val="22"/>
        </w:rPr>
        <w:t>mu</w:t>
      </w:r>
      <w:r w:rsidR="009B5394">
        <w:rPr>
          <w:rFonts w:ascii="Arial" w:hAnsi="Arial" w:cs="Arial"/>
          <w:szCs w:val="22"/>
        </w:rPr>
        <w:t>, paarismaja</w:t>
      </w:r>
    </w:p>
    <w:p w14:paraId="52838D41" w14:textId="23BBCBFD" w:rsidR="0082406E" w:rsidRPr="00212882" w:rsidRDefault="61605EB1" w:rsidP="00616BEE">
      <w:pPr>
        <w:pStyle w:val="NoSpacing"/>
        <w:numPr>
          <w:ilvl w:val="0"/>
          <w:numId w:val="1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Kuni 10 korteriga kortermaja</w:t>
      </w:r>
    </w:p>
    <w:p w14:paraId="509B3941" w14:textId="40A6732D" w:rsidR="0082406E" w:rsidRPr="00212882" w:rsidRDefault="61605EB1" w:rsidP="00616BEE">
      <w:pPr>
        <w:pStyle w:val="NoSpacing"/>
        <w:numPr>
          <w:ilvl w:val="0"/>
          <w:numId w:val="1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Enam kui 10 korteriga kortermaja</w:t>
      </w:r>
    </w:p>
    <w:p w14:paraId="249218CC" w14:textId="3283FDF6" w:rsidR="00E26C8A" w:rsidRPr="00771FC3" w:rsidRDefault="6E6F0FBA" w:rsidP="003F5119">
      <w:pPr>
        <w:pStyle w:val="NoSpacing"/>
        <w:numPr>
          <w:ilvl w:val="0"/>
          <w:numId w:val="10"/>
        </w:numPr>
        <w:spacing w:after="160" w:line="259" w:lineRule="auto"/>
        <w:rPr>
          <w:rFonts w:ascii="Arial" w:hAnsi="Arial" w:cs="Arial"/>
          <w:b/>
          <w:bCs/>
          <w:szCs w:val="22"/>
        </w:rPr>
      </w:pPr>
      <w:r w:rsidRPr="00771FC3">
        <w:rPr>
          <w:rFonts w:ascii="Arial" w:hAnsi="Arial" w:cs="Arial"/>
          <w:szCs w:val="22"/>
        </w:rPr>
        <w:t>Muu</w:t>
      </w:r>
      <w:r w:rsidR="00E26C8A" w:rsidRPr="00771FC3">
        <w:rPr>
          <w:rFonts w:ascii="Arial" w:hAnsi="Arial" w:cs="Arial"/>
          <w:b/>
          <w:bCs/>
          <w:szCs w:val="22"/>
        </w:rPr>
        <w:br w:type="page"/>
      </w:r>
    </w:p>
    <w:p w14:paraId="6ED2FAA3" w14:textId="1B5ACBEE" w:rsidR="00A30AF3" w:rsidRPr="00212882" w:rsidRDefault="1547CC33" w:rsidP="00E26C8A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lastRenderedPageBreak/>
        <w:t>T</w:t>
      </w:r>
      <w:r w:rsidR="00A16DF5" w:rsidRPr="00212882">
        <w:rPr>
          <w:rFonts w:ascii="Arial" w:hAnsi="Arial" w:cs="Arial"/>
          <w:b/>
          <w:bCs/>
          <w:szCs w:val="22"/>
        </w:rPr>
        <w:t>5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3A0B9F0A" w:rsidRPr="00212882">
        <w:rPr>
          <w:rFonts w:ascii="Arial" w:hAnsi="Arial" w:cs="Arial"/>
          <w:b/>
          <w:bCs/>
          <w:szCs w:val="22"/>
        </w:rPr>
        <w:t>KL8</w:t>
      </w:r>
      <w:r w:rsidRPr="00212882">
        <w:rPr>
          <w:rFonts w:ascii="Arial" w:hAnsi="Arial" w:cs="Arial"/>
          <w:b/>
          <w:bCs/>
          <w:szCs w:val="22"/>
        </w:rPr>
        <w:t>)</w:t>
      </w:r>
      <w:r w:rsidR="3A0B9F0A" w:rsidRPr="00212882">
        <w:rPr>
          <w:rFonts w:ascii="Arial" w:hAnsi="Arial" w:cs="Arial"/>
          <w:b/>
          <w:bCs/>
          <w:szCs w:val="22"/>
        </w:rPr>
        <w:t xml:space="preserve">  </w:t>
      </w:r>
      <w:r w:rsidRPr="00212882">
        <w:tab/>
      </w:r>
      <w:r w:rsidR="3A0B9F0A" w:rsidRPr="00212882">
        <w:rPr>
          <w:rFonts w:ascii="Arial" w:hAnsi="Arial" w:cs="Arial"/>
          <w:b/>
          <w:bCs/>
          <w:szCs w:val="22"/>
        </w:rPr>
        <w:t xml:space="preserve">Kui kaua olete </w:t>
      </w:r>
      <w:r w:rsidR="57535AF2" w:rsidRPr="00212882">
        <w:rPr>
          <w:rFonts w:ascii="Arial" w:hAnsi="Arial" w:cs="Arial"/>
          <w:b/>
          <w:bCs/>
          <w:szCs w:val="22"/>
        </w:rPr>
        <w:t>samas asustusüksuses</w:t>
      </w:r>
      <w:r w:rsidR="0EBF1118" w:rsidRPr="00212882">
        <w:rPr>
          <w:rFonts w:ascii="Arial" w:hAnsi="Arial" w:cs="Arial"/>
          <w:b/>
          <w:bCs/>
          <w:szCs w:val="22"/>
        </w:rPr>
        <w:t xml:space="preserve"> (</w:t>
      </w:r>
      <w:r w:rsidR="56C4AD93" w:rsidRPr="00212882">
        <w:rPr>
          <w:rFonts w:ascii="Arial" w:hAnsi="Arial" w:cs="Arial"/>
          <w:b/>
          <w:bCs/>
          <w:szCs w:val="22"/>
        </w:rPr>
        <w:t>linn,</w:t>
      </w:r>
      <w:r w:rsidR="00E26C8A" w:rsidRPr="00212882">
        <w:rPr>
          <w:rFonts w:ascii="Arial" w:hAnsi="Arial" w:cs="Arial"/>
          <w:b/>
          <w:bCs/>
          <w:szCs w:val="22"/>
        </w:rPr>
        <w:t xml:space="preserve"> linnaosa,</w:t>
      </w:r>
      <w:r w:rsidR="11F555E8" w:rsidRPr="00212882">
        <w:rPr>
          <w:rFonts w:ascii="Arial" w:hAnsi="Arial" w:cs="Arial"/>
          <w:b/>
          <w:bCs/>
          <w:szCs w:val="22"/>
        </w:rPr>
        <w:t xml:space="preserve"> alevik, alev,</w:t>
      </w:r>
      <w:r w:rsidR="56C4AD93" w:rsidRPr="00212882">
        <w:rPr>
          <w:rFonts w:ascii="Arial" w:hAnsi="Arial" w:cs="Arial"/>
          <w:b/>
          <w:bCs/>
          <w:szCs w:val="22"/>
        </w:rPr>
        <w:t xml:space="preserve"> küla)</w:t>
      </w:r>
      <w:r w:rsidR="3A0B9F0A" w:rsidRPr="00212882">
        <w:rPr>
          <w:rFonts w:ascii="Arial" w:hAnsi="Arial" w:cs="Arial"/>
          <w:b/>
          <w:bCs/>
          <w:szCs w:val="22"/>
        </w:rPr>
        <w:t xml:space="preserve"> elanud?</w:t>
      </w:r>
    </w:p>
    <w:p w14:paraId="1D6624D0" w14:textId="2E032723" w:rsidR="03434A16" w:rsidRPr="00212882" w:rsidRDefault="03434A16" w:rsidP="03434A16">
      <w:pPr>
        <w:pStyle w:val="NoSpacing"/>
        <w:rPr>
          <w:rFonts w:ascii="Arial" w:hAnsi="Arial" w:cs="Arial"/>
          <w:b/>
          <w:bCs/>
          <w:szCs w:val="22"/>
        </w:rPr>
      </w:pPr>
    </w:p>
    <w:p w14:paraId="6B1AC21A" w14:textId="7275A6AE" w:rsidR="56DA6D43" w:rsidRPr="00212882" w:rsidRDefault="56DA6D43" w:rsidP="03434A16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tab/>
      </w:r>
      <w:r w:rsidRPr="00212882">
        <w:rPr>
          <w:rFonts w:ascii="Arial" w:hAnsi="Arial" w:cs="Arial"/>
          <w:szCs w:val="22"/>
        </w:rPr>
        <w:t>_____ aastat</w:t>
      </w:r>
    </w:p>
    <w:p w14:paraId="2D225881" w14:textId="19AA1000" w:rsidR="000F5DA9" w:rsidRPr="00212882" w:rsidRDefault="000F5DA9" w:rsidP="00A30AF3">
      <w:pPr>
        <w:pStyle w:val="NoSpacing"/>
        <w:rPr>
          <w:rFonts w:ascii="Arial" w:hAnsi="Arial" w:cs="Arial"/>
          <w:szCs w:val="22"/>
        </w:rPr>
      </w:pPr>
    </w:p>
    <w:p w14:paraId="159A1019" w14:textId="6F111735" w:rsidR="00B27EEC" w:rsidRPr="00212882" w:rsidRDefault="00B27EEC" w:rsidP="00212882">
      <w:pPr>
        <w:pStyle w:val="Heading2"/>
      </w:pPr>
      <w:bookmarkStart w:id="3" w:name="_Ref205194161"/>
      <w:r w:rsidRPr="00212882">
        <w:t>Töötamine</w:t>
      </w:r>
      <w:bookmarkEnd w:id="3"/>
    </w:p>
    <w:p w14:paraId="52685BBC" w14:textId="77777777" w:rsidR="00B27EEC" w:rsidRPr="00212882" w:rsidRDefault="00B27EEC" w:rsidP="00B27EEC">
      <w:pPr>
        <w:pStyle w:val="NoSpacing"/>
        <w:rPr>
          <w:rFonts w:ascii="Arial" w:hAnsi="Arial" w:cs="Arial"/>
          <w:i/>
          <w:iCs/>
          <w:szCs w:val="22"/>
        </w:rPr>
      </w:pPr>
    </w:p>
    <w:p w14:paraId="2B6C4436" w14:textId="3E5505E4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6</w:t>
      </w:r>
      <w:r w:rsidRPr="00212882">
        <w:rPr>
          <w:rFonts w:ascii="Arial" w:hAnsi="Arial" w:cs="Arial"/>
          <w:b/>
          <w:bCs/>
          <w:szCs w:val="22"/>
        </w:rPr>
        <w:t xml:space="preserve"> (K7) </w:t>
      </w:r>
      <w:r w:rsidRPr="00212882">
        <w:rPr>
          <w:rFonts w:ascii="Arial" w:hAnsi="Arial" w:cs="Arial"/>
          <w:b/>
          <w:bCs/>
          <w:szCs w:val="22"/>
        </w:rPr>
        <w:tab/>
        <w:t>Mis on Teie põhiline tegevusala?</w:t>
      </w:r>
    </w:p>
    <w:p w14:paraId="18DA03CA" w14:textId="1B1B6B48" w:rsidR="00B27EEC" w:rsidRPr="00212882" w:rsidRDefault="7EB60245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Ettevõtja, vabakutseline või FIE</w:t>
      </w:r>
    </w:p>
    <w:p w14:paraId="7381A561" w14:textId="7FE6DE6B" w:rsidR="00B27EEC" w:rsidRPr="00212882" w:rsidRDefault="6031F8E1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Palgatöötaja</w:t>
      </w:r>
      <w:r w:rsidR="0379E330" w:rsidRPr="00212882">
        <w:rPr>
          <w:rFonts w:ascii="Arial" w:hAnsi="Arial" w:cs="Arial"/>
          <w:szCs w:val="22"/>
        </w:rPr>
        <w:t>,</w:t>
      </w:r>
      <w:r w:rsidR="2540BA82" w:rsidRPr="00212882">
        <w:rPr>
          <w:rFonts w:ascii="Arial" w:hAnsi="Arial" w:cs="Arial"/>
          <w:szCs w:val="22"/>
        </w:rPr>
        <w:t xml:space="preserve"> </w:t>
      </w:r>
      <w:r w:rsidR="7D59E558" w:rsidRPr="00212882">
        <w:rPr>
          <w:rFonts w:ascii="Arial" w:hAnsi="Arial" w:cs="Arial"/>
          <w:szCs w:val="22"/>
        </w:rPr>
        <w:t>k.a MTÜ-s, palgata töötaja pereettevõttes</w:t>
      </w:r>
      <w:r w:rsidR="5CFC9F09" w:rsidRPr="00212882">
        <w:rPr>
          <w:rFonts w:ascii="Arial" w:hAnsi="Arial" w:cs="Arial"/>
          <w:szCs w:val="22"/>
        </w:rPr>
        <w:t xml:space="preserve"> või </w:t>
      </w:r>
      <w:r w:rsidR="7D59E558" w:rsidRPr="00212882">
        <w:rPr>
          <w:rFonts w:ascii="Arial" w:hAnsi="Arial" w:cs="Arial"/>
          <w:szCs w:val="22"/>
        </w:rPr>
        <w:t>talu</w:t>
      </w:r>
      <w:r w:rsidR="53DB5B05" w:rsidRPr="00212882">
        <w:rPr>
          <w:rFonts w:ascii="Arial" w:hAnsi="Arial" w:cs="Arial"/>
          <w:szCs w:val="22"/>
        </w:rPr>
        <w:t>s</w:t>
      </w:r>
      <w:r w:rsidR="7D59E558" w:rsidRPr="00212882">
        <w:rPr>
          <w:rFonts w:ascii="Arial" w:hAnsi="Arial" w:cs="Arial"/>
          <w:szCs w:val="22"/>
        </w:rPr>
        <w:t xml:space="preserve"> </w:t>
      </w:r>
      <w:r w:rsidR="2540BA82" w:rsidRPr="00212882">
        <w:rPr>
          <w:rFonts w:ascii="Arial" w:hAnsi="Arial" w:cs="Arial"/>
          <w:szCs w:val="22"/>
        </w:rPr>
        <w:t>(s.h töötav pensionär</w:t>
      </w:r>
      <w:r w:rsidR="22B608DD" w:rsidRPr="00212882">
        <w:rPr>
          <w:rFonts w:ascii="Arial" w:hAnsi="Arial" w:cs="Arial"/>
          <w:szCs w:val="22"/>
        </w:rPr>
        <w:t xml:space="preserve"> või töövõimetuse saaja</w:t>
      </w:r>
      <w:r w:rsidR="3F2AC52A" w:rsidRPr="00212882">
        <w:rPr>
          <w:rFonts w:ascii="Arial" w:hAnsi="Arial" w:cs="Arial"/>
          <w:szCs w:val="22"/>
        </w:rPr>
        <w:t xml:space="preserve"> vmt</w:t>
      </w:r>
      <w:r w:rsidR="2540BA82" w:rsidRPr="00212882">
        <w:rPr>
          <w:rFonts w:ascii="Arial" w:hAnsi="Arial" w:cs="Arial"/>
          <w:szCs w:val="22"/>
        </w:rPr>
        <w:t>)</w:t>
      </w:r>
    </w:p>
    <w:p w14:paraId="20DAA524" w14:textId="28F55B99" w:rsidR="60BA5B8F" w:rsidRPr="00212882" w:rsidRDefault="60BA5B8F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Töötav (üli)õpilane</w:t>
      </w:r>
    </w:p>
    <w:p w14:paraId="0ACB6CED" w14:textId="79455B47" w:rsidR="00B27EEC" w:rsidRPr="00212882" w:rsidRDefault="7A9DE668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Õpilane</w:t>
      </w:r>
      <w:r w:rsidR="175C3F41" w:rsidRPr="00212882">
        <w:rPr>
          <w:rFonts w:ascii="Arial" w:hAnsi="Arial" w:cs="Arial"/>
          <w:szCs w:val="22"/>
        </w:rPr>
        <w:t xml:space="preserve"> või üliõpilane</w:t>
      </w:r>
    </w:p>
    <w:p w14:paraId="26FCCE65" w14:textId="67D8164A" w:rsidR="00B27EEC" w:rsidRPr="00212882" w:rsidRDefault="70E1BC98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Pensionär või puuduva töövõimega mittetöötav</w:t>
      </w:r>
    </w:p>
    <w:p w14:paraId="67501B9E" w14:textId="3AEB9CF4" w:rsidR="00B27EEC" w:rsidRPr="00212882" w:rsidRDefault="13125184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Mitte-töötav </w:t>
      </w:r>
      <w:r w:rsidR="42C6E1CA" w:rsidRPr="00212882">
        <w:rPr>
          <w:rFonts w:ascii="Arial" w:hAnsi="Arial" w:cs="Arial"/>
          <w:szCs w:val="22"/>
        </w:rPr>
        <w:t>(</w:t>
      </w:r>
      <w:r w:rsidR="4881E14F" w:rsidRPr="00212882">
        <w:rPr>
          <w:rFonts w:ascii="Arial" w:hAnsi="Arial" w:cs="Arial"/>
          <w:szCs w:val="22"/>
        </w:rPr>
        <w:t>s.h lapsehoolduspuhkusel</w:t>
      </w:r>
      <w:r w:rsidR="3F061FCD" w:rsidRPr="00212882">
        <w:rPr>
          <w:rFonts w:ascii="Arial" w:hAnsi="Arial" w:cs="Arial"/>
          <w:szCs w:val="22"/>
        </w:rPr>
        <w:t>, kodune, ajateenija vmt</w:t>
      </w:r>
      <w:r w:rsidR="4881E14F" w:rsidRPr="00212882">
        <w:rPr>
          <w:rFonts w:ascii="Arial" w:hAnsi="Arial" w:cs="Arial"/>
          <w:szCs w:val="22"/>
        </w:rPr>
        <w:t>)</w:t>
      </w:r>
    </w:p>
    <w:p w14:paraId="293A2EE6" w14:textId="77777777" w:rsidR="00636727" w:rsidRPr="00212882" w:rsidRDefault="00636727" w:rsidP="00B27EEC">
      <w:pPr>
        <w:pStyle w:val="NoSpacing"/>
        <w:rPr>
          <w:rFonts w:ascii="Arial" w:hAnsi="Arial" w:cs="Arial"/>
          <w:szCs w:val="22"/>
        </w:rPr>
      </w:pPr>
    </w:p>
    <w:p w14:paraId="7C1ABA4C" w14:textId="3B80D02E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</w:t>
      </w:r>
      <w:r w:rsidR="00700255" w:rsidRPr="00212882">
        <w:rPr>
          <w:rFonts w:ascii="Arial" w:hAnsi="Arial" w:cs="Arial"/>
          <w:i/>
          <w:iCs/>
          <w:szCs w:val="22"/>
        </w:rPr>
        <w:t>3</w:t>
      </w:r>
      <w:r w:rsidRPr="00212882">
        <w:rPr>
          <w:rFonts w:ascii="Arial" w:hAnsi="Arial" w:cs="Arial"/>
          <w:i/>
          <w:iCs/>
          <w:szCs w:val="22"/>
        </w:rPr>
        <w:t xml:space="preserve"> (töötab) </w:t>
      </w:r>
    </w:p>
    <w:p w14:paraId="2869E46E" w14:textId="680DDE3A" w:rsidR="00B27EEC" w:rsidRPr="00212882" w:rsidRDefault="00A93A25" w:rsidP="00B27EEC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7</w:t>
      </w:r>
      <w:r w:rsidR="00B27EEC" w:rsidRPr="00212882">
        <w:rPr>
          <w:rFonts w:ascii="Arial" w:hAnsi="Arial" w:cs="Arial"/>
          <w:b/>
          <w:bCs/>
          <w:szCs w:val="22"/>
        </w:rPr>
        <w:t xml:space="preserve"> (K13)   </w:t>
      </w:r>
      <w:r w:rsidR="00B27EEC" w:rsidRPr="00212882">
        <w:rPr>
          <w:rFonts w:ascii="Arial" w:hAnsi="Arial" w:cs="Arial"/>
          <w:b/>
          <w:bCs/>
          <w:szCs w:val="22"/>
        </w:rPr>
        <w:tab/>
        <w:t>Kas Te peamine töö on …?</w:t>
      </w:r>
    </w:p>
    <w:p w14:paraId="016D27DB" w14:textId="77777777" w:rsidR="00B27EEC" w:rsidRPr="00212882" w:rsidRDefault="00B27EEC" w:rsidP="00616BEE">
      <w:pPr>
        <w:pStyle w:val="NoSpacing"/>
        <w:numPr>
          <w:ilvl w:val="0"/>
          <w:numId w:val="1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Täisajaga töö  </w:t>
      </w:r>
    </w:p>
    <w:p w14:paraId="539EB282" w14:textId="77777777" w:rsidR="00B27EEC" w:rsidRPr="00212882" w:rsidRDefault="00B27EEC" w:rsidP="00616BEE">
      <w:pPr>
        <w:pStyle w:val="NoSpacing"/>
        <w:numPr>
          <w:ilvl w:val="0"/>
          <w:numId w:val="1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Osa-ajaga töö</w:t>
      </w:r>
    </w:p>
    <w:p w14:paraId="5D334463" w14:textId="77777777" w:rsidR="00700255" w:rsidRPr="00212882" w:rsidRDefault="00700255" w:rsidP="00700255">
      <w:pPr>
        <w:pStyle w:val="NoSpacing"/>
        <w:rPr>
          <w:rFonts w:ascii="Arial" w:hAnsi="Arial" w:cs="Arial"/>
          <w:szCs w:val="22"/>
        </w:rPr>
      </w:pPr>
    </w:p>
    <w:p w14:paraId="28E64449" w14:textId="77777777" w:rsidR="00555B9E" w:rsidRPr="00212882" w:rsidRDefault="00555B9E" w:rsidP="00555B9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T6 = 1-3 (töötab) </w:t>
      </w:r>
      <w:r w:rsidRPr="00212882">
        <w:rPr>
          <w:rFonts w:ascii="Arial" w:hAnsi="Arial" w:cs="Arial"/>
          <w:szCs w:val="22"/>
        </w:rPr>
        <w:t> </w:t>
      </w:r>
    </w:p>
    <w:p w14:paraId="0ABCFFF5" w14:textId="66CB8626" w:rsidR="00555B9E" w:rsidRPr="00212882" w:rsidRDefault="00555B9E" w:rsidP="00555B9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T8 (K12) 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b/>
          <w:bCs/>
          <w:szCs w:val="22"/>
        </w:rPr>
        <w:t>Kas Teil on töökoht väljaspool kodu?</w:t>
      </w:r>
      <w:r w:rsidRPr="00212882">
        <w:rPr>
          <w:rFonts w:ascii="Arial" w:hAnsi="Arial" w:cs="Arial"/>
          <w:szCs w:val="22"/>
        </w:rPr>
        <w:t> </w:t>
      </w:r>
    </w:p>
    <w:p w14:paraId="0FB41E0B" w14:textId="77777777" w:rsidR="00555B9E" w:rsidRPr="00212882" w:rsidRDefault="00555B9E" w:rsidP="00555B9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SELGITUS: Kui töötate osaliselt kodus ja osaliselt töökohas, märkige töökoha asukoha järgi. </w:t>
      </w:r>
    </w:p>
    <w:p w14:paraId="0BF13CC7" w14:textId="77777777" w:rsidR="00555B9E" w:rsidRPr="00212882" w:rsidRDefault="00555B9E" w:rsidP="00DD2554">
      <w:pPr>
        <w:pStyle w:val="NoSpacing"/>
        <w:numPr>
          <w:ilvl w:val="0"/>
          <w:numId w:val="4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on kindla asukohaga töökoht väljaspool kodu (kontor, tehas vmt) </w:t>
      </w:r>
    </w:p>
    <w:p w14:paraId="40B55B49" w14:textId="77777777" w:rsidR="00555B9E" w:rsidRPr="00212882" w:rsidRDefault="00555B9E" w:rsidP="00DD2554">
      <w:pPr>
        <w:pStyle w:val="NoSpacing"/>
        <w:numPr>
          <w:ilvl w:val="0"/>
          <w:numId w:val="4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kuid töö on erinevates asukohtades väljaspool kodu </w:t>
      </w:r>
    </w:p>
    <w:p w14:paraId="087BD3D1" w14:textId="77777777" w:rsidR="00555B9E" w:rsidRPr="00212882" w:rsidRDefault="00555B9E" w:rsidP="00DD2554">
      <w:pPr>
        <w:pStyle w:val="NoSpacing"/>
        <w:numPr>
          <w:ilvl w:val="0"/>
          <w:numId w:val="4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Ei, töötate AINULT kodus (töökoht on elukohaga samas majas) </w:t>
      </w:r>
    </w:p>
    <w:p w14:paraId="0A32F6AE" w14:textId="77777777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</w:p>
    <w:p w14:paraId="6B230DE1" w14:textId="1E753069" w:rsidR="004D2994" w:rsidRPr="00212882" w:rsidRDefault="004D2994" w:rsidP="004D2994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</w:t>
      </w:r>
      <w:r w:rsidR="002D0571" w:rsidRPr="00212882">
        <w:rPr>
          <w:rFonts w:ascii="Arial" w:hAnsi="Arial" w:cs="Arial"/>
          <w:i/>
          <w:iCs/>
          <w:szCs w:val="22"/>
        </w:rPr>
        <w:t>3</w:t>
      </w:r>
      <w:r w:rsidRPr="00212882">
        <w:rPr>
          <w:rFonts w:ascii="Arial" w:hAnsi="Arial" w:cs="Arial"/>
          <w:i/>
          <w:iCs/>
          <w:szCs w:val="22"/>
        </w:rPr>
        <w:t xml:space="preserve"> (töötab) </w:t>
      </w:r>
    </w:p>
    <w:p w14:paraId="15DA3823" w14:textId="50CE892A" w:rsidR="00A90822" w:rsidRPr="00212882" w:rsidRDefault="24DD4277" w:rsidP="00A90822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T9</w:t>
      </w:r>
      <w:r w:rsidR="00B27EEC" w:rsidRPr="00212882">
        <w:rPr>
          <w:rFonts w:ascii="Arial" w:hAnsi="Arial" w:cs="Arial"/>
          <w:b/>
          <w:bCs/>
          <w:szCs w:val="22"/>
        </w:rPr>
        <w:t xml:space="preserve"> </w:t>
      </w:r>
      <w:r w:rsidR="004D4FE7" w:rsidRPr="00212882">
        <w:rPr>
          <w:b/>
          <w:bCs/>
        </w:rPr>
        <w:t>(K14)</w:t>
      </w:r>
      <w:r w:rsidRPr="00212882">
        <w:tab/>
      </w:r>
      <w:r w:rsidR="27A122BD" w:rsidRPr="00212882">
        <w:rPr>
          <w:rFonts w:ascii="Arial" w:hAnsi="Arial" w:cs="Arial"/>
          <w:b/>
          <w:bCs/>
          <w:szCs w:val="22"/>
        </w:rPr>
        <w:t>Kui</w:t>
      </w:r>
      <w:r w:rsidR="79A5AF7E" w:rsidRPr="00212882">
        <w:rPr>
          <w:rFonts w:ascii="Arial" w:hAnsi="Arial" w:cs="Arial"/>
          <w:b/>
          <w:bCs/>
          <w:szCs w:val="22"/>
        </w:rPr>
        <w:t xml:space="preserve">võrd </w:t>
      </w:r>
      <w:r w:rsidR="732BE1CF" w:rsidRPr="00212882">
        <w:rPr>
          <w:rFonts w:ascii="Arial" w:hAnsi="Arial" w:cs="Arial"/>
          <w:b/>
          <w:bCs/>
          <w:szCs w:val="22"/>
        </w:rPr>
        <w:t xml:space="preserve">töötate </w:t>
      </w:r>
      <w:r w:rsidR="27A122BD" w:rsidRPr="00212882">
        <w:rPr>
          <w:rFonts w:ascii="Arial" w:hAnsi="Arial" w:cs="Arial"/>
          <w:b/>
          <w:bCs/>
          <w:szCs w:val="22"/>
        </w:rPr>
        <w:t>kaugtöö vormis?</w:t>
      </w:r>
    </w:p>
    <w:p w14:paraId="0D741847" w14:textId="4FD2A84B" w:rsidR="00B27EEC" w:rsidRPr="00212882" w:rsidRDefault="7A9DE668" w:rsidP="1C1C7A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Kaugtöö tähendab töökoh</w:t>
      </w:r>
      <w:r w:rsidR="42A1164E" w:rsidRPr="00212882">
        <w:rPr>
          <w:rFonts w:ascii="Arial" w:hAnsi="Arial" w:cs="Arial"/>
          <w:b/>
          <w:bCs/>
          <w:szCs w:val="22"/>
        </w:rPr>
        <w:t>ta</w:t>
      </w:r>
      <w:r w:rsidRPr="00212882">
        <w:rPr>
          <w:rFonts w:ascii="Arial" w:hAnsi="Arial" w:cs="Arial"/>
          <w:b/>
          <w:bCs/>
          <w:szCs w:val="22"/>
        </w:rPr>
        <w:t xml:space="preserve"> mineku asemel sama töö tegemist </w:t>
      </w:r>
      <w:r w:rsidR="6B30D4E8" w:rsidRPr="00212882">
        <w:rPr>
          <w:rFonts w:ascii="Arial" w:hAnsi="Arial" w:cs="Arial"/>
          <w:b/>
          <w:bCs/>
          <w:szCs w:val="22"/>
        </w:rPr>
        <w:t xml:space="preserve">distantsilt </w:t>
      </w:r>
      <w:r w:rsidRPr="00212882">
        <w:rPr>
          <w:rFonts w:ascii="Arial" w:hAnsi="Arial" w:cs="Arial"/>
          <w:b/>
          <w:bCs/>
          <w:szCs w:val="22"/>
        </w:rPr>
        <w:t xml:space="preserve">kodus või mujal </w:t>
      </w:r>
    </w:p>
    <w:p w14:paraId="2D3E2E22" w14:textId="5DEAE390" w:rsidR="4A98B6EE" w:rsidRPr="00212882" w:rsidRDefault="4A98B6EE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Vähemalt kord nädalas</w:t>
      </w:r>
    </w:p>
    <w:p w14:paraId="56D32741" w14:textId="518FB1EA" w:rsidR="607F5A0A" w:rsidRPr="00212882" w:rsidRDefault="607F5A0A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Vähemalt paar korda kuus</w:t>
      </w:r>
    </w:p>
    <w:p w14:paraId="02D05360" w14:textId="26D82CEF" w:rsidR="4A98B6EE" w:rsidRPr="00212882" w:rsidRDefault="00555B9E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</w:t>
      </w:r>
      <w:r w:rsidR="00AC04C5" w:rsidRPr="00212882">
        <w:rPr>
          <w:rFonts w:ascii="Arial" w:hAnsi="Arial" w:cs="Arial"/>
          <w:szCs w:val="22"/>
        </w:rPr>
        <w:t>ord kuus</w:t>
      </w:r>
      <w:r w:rsidRPr="00212882">
        <w:rPr>
          <w:rFonts w:ascii="Arial" w:hAnsi="Arial" w:cs="Arial"/>
          <w:szCs w:val="22"/>
        </w:rPr>
        <w:t xml:space="preserve"> või harvem</w:t>
      </w:r>
    </w:p>
    <w:p w14:paraId="42C83904" w14:textId="62A46323" w:rsidR="4A98B6EE" w:rsidRPr="00212882" w:rsidRDefault="4A98B6EE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tee kaugtööd</w:t>
      </w:r>
      <w:r w:rsidR="131A745C" w:rsidRPr="00212882">
        <w:rPr>
          <w:rFonts w:ascii="Arial" w:hAnsi="Arial" w:cs="Arial"/>
          <w:szCs w:val="22"/>
        </w:rPr>
        <w:t>, sest ei soovi</w:t>
      </w:r>
      <w:r w:rsidR="004D4FE7" w:rsidRPr="00212882">
        <w:rPr>
          <w:rFonts w:ascii="Arial" w:hAnsi="Arial" w:cs="Arial"/>
          <w:szCs w:val="22"/>
        </w:rPr>
        <w:t xml:space="preserve"> või pole võimalik</w:t>
      </w:r>
    </w:p>
    <w:p w14:paraId="13EAD0C5" w14:textId="6C922742" w:rsidR="131A745C" w:rsidRPr="00212882" w:rsidRDefault="131A745C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tee kaugtööd, sest</w:t>
      </w:r>
      <w:r w:rsidR="4A98B6EE" w:rsidRPr="00212882">
        <w:rPr>
          <w:rFonts w:ascii="Arial" w:hAnsi="Arial" w:cs="Arial"/>
          <w:szCs w:val="22"/>
        </w:rPr>
        <w:t xml:space="preserve"> pole lubatud</w:t>
      </w:r>
      <w:r w:rsidR="04E86583" w:rsidRPr="00212882">
        <w:rPr>
          <w:rFonts w:ascii="Arial" w:hAnsi="Arial" w:cs="Arial"/>
          <w:szCs w:val="22"/>
        </w:rPr>
        <w:t xml:space="preserve"> või tööülesanded ei võimalda</w:t>
      </w:r>
    </w:p>
    <w:p w14:paraId="1D68A2D9" w14:textId="2CC8AE68" w:rsidR="1C1C7AFA" w:rsidRPr="00212882" w:rsidRDefault="1C1C7AFA" w:rsidP="1C1C7AFA">
      <w:pPr>
        <w:pStyle w:val="NoSpacing"/>
        <w:rPr>
          <w:rFonts w:ascii="Arial" w:hAnsi="Arial" w:cs="Arial"/>
          <w:i/>
          <w:iCs/>
          <w:szCs w:val="22"/>
        </w:rPr>
      </w:pPr>
    </w:p>
    <w:p w14:paraId="345F8A00" w14:textId="77777777" w:rsidR="00E434EE" w:rsidRPr="00212882" w:rsidRDefault="00E434EE">
      <w:pPr>
        <w:spacing w:after="160" w:line="259" w:lineRule="auto"/>
      </w:pPr>
      <w:r w:rsidRPr="00212882">
        <w:br w:type="page"/>
      </w:r>
    </w:p>
    <w:p w14:paraId="5EB4192C" w14:textId="1FF5D0FF" w:rsidR="00E434EE" w:rsidRPr="00212882" w:rsidRDefault="00E434EE" w:rsidP="00212882">
      <w:pPr>
        <w:pStyle w:val="Heading1"/>
      </w:pPr>
      <w:bookmarkStart w:id="4" w:name="_Ref205194183"/>
      <w:r w:rsidRPr="00212882">
        <w:lastRenderedPageBreak/>
        <w:t>LIIKUMINE</w:t>
      </w:r>
      <w:bookmarkEnd w:id="4"/>
    </w:p>
    <w:p w14:paraId="1EBEE337" w14:textId="77777777" w:rsidR="00FF7DF1" w:rsidRPr="00212882" w:rsidRDefault="00FF7DF1" w:rsidP="00FF7DF1"/>
    <w:p w14:paraId="79F47F54" w14:textId="203E1371" w:rsidR="000F5DA9" w:rsidRPr="00212882" w:rsidRDefault="738AFC59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</w:t>
      </w:r>
      <w:r w:rsidR="53ADF30F" w:rsidRPr="00212882">
        <w:rPr>
          <w:rFonts w:ascii="Arial" w:hAnsi="Arial" w:cs="Arial"/>
          <w:b/>
          <w:bCs/>
          <w:szCs w:val="22"/>
        </w:rPr>
        <w:t>1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7E587AF3" w:rsidRPr="00212882">
        <w:tab/>
      </w:r>
      <w:r w:rsidR="32C54397" w:rsidRPr="00212882">
        <w:rPr>
          <w:rFonts w:ascii="Arial" w:hAnsi="Arial" w:cs="Arial"/>
          <w:b/>
          <w:bCs/>
          <w:szCs w:val="22"/>
        </w:rPr>
        <w:t>Kui sageli Te</w:t>
      </w:r>
      <w:r w:rsidR="6008467B" w:rsidRPr="00212882">
        <w:rPr>
          <w:rFonts w:ascii="Arial" w:hAnsi="Arial" w:cs="Arial"/>
          <w:b/>
          <w:bCs/>
          <w:szCs w:val="22"/>
        </w:rPr>
        <w:t xml:space="preserve"> </w:t>
      </w:r>
      <w:r w:rsidR="000E1AA8" w:rsidRPr="00212882">
        <w:rPr>
          <w:rFonts w:ascii="Arial" w:hAnsi="Arial" w:cs="Arial"/>
          <w:b/>
          <w:bCs/>
          <w:szCs w:val="22"/>
        </w:rPr>
        <w:t>olete viimase 6 kuu jooksul liiku</w:t>
      </w:r>
      <w:r w:rsidR="00E81635" w:rsidRPr="00212882">
        <w:rPr>
          <w:rFonts w:ascii="Arial" w:hAnsi="Arial" w:cs="Arial"/>
          <w:b/>
          <w:bCs/>
          <w:szCs w:val="22"/>
        </w:rPr>
        <w:t>nud</w:t>
      </w:r>
      <w:r w:rsidR="000E1AA8" w:rsidRPr="00212882">
        <w:rPr>
          <w:rFonts w:ascii="Arial" w:hAnsi="Arial" w:cs="Arial"/>
          <w:b/>
          <w:bCs/>
          <w:szCs w:val="22"/>
        </w:rPr>
        <w:t xml:space="preserve"> </w:t>
      </w:r>
      <w:r w:rsidR="32C54397" w:rsidRPr="00212882">
        <w:rPr>
          <w:rFonts w:ascii="Arial" w:hAnsi="Arial" w:cs="Arial"/>
          <w:b/>
          <w:bCs/>
          <w:szCs w:val="22"/>
        </w:rPr>
        <w:t>auto või ühistranspordiga</w:t>
      </w:r>
      <w:r w:rsidR="00E81635" w:rsidRPr="00212882">
        <w:rPr>
          <w:rFonts w:ascii="Arial" w:hAnsi="Arial" w:cs="Arial"/>
          <w:b/>
          <w:bCs/>
          <w:szCs w:val="22"/>
        </w:rPr>
        <w:t xml:space="preserve"> </w:t>
      </w:r>
      <w:r w:rsidR="009B5394">
        <w:rPr>
          <w:rFonts w:ascii="Arial" w:hAnsi="Arial" w:cs="Arial"/>
          <w:b/>
          <w:bCs/>
          <w:szCs w:val="22"/>
        </w:rPr>
        <w:t xml:space="preserve">(buss, rong, praam vmt) </w:t>
      </w:r>
      <w:r w:rsidR="00E81635" w:rsidRPr="00212882">
        <w:rPr>
          <w:rFonts w:ascii="Arial" w:hAnsi="Arial" w:cs="Arial"/>
          <w:b/>
          <w:bCs/>
          <w:szCs w:val="22"/>
        </w:rPr>
        <w:t xml:space="preserve">… </w:t>
      </w:r>
      <w:r w:rsidR="32C54397" w:rsidRPr="00212882">
        <w:rPr>
          <w:rFonts w:ascii="Arial" w:hAnsi="Arial" w:cs="Arial"/>
          <w:b/>
          <w:bCs/>
          <w:szCs w:val="22"/>
        </w:rPr>
        <w:t xml:space="preserve">? </w:t>
      </w:r>
    </w:p>
    <w:p w14:paraId="669FDFC7" w14:textId="77777777" w:rsidR="00B872C1" w:rsidRPr="00212882" w:rsidRDefault="00B872C1" w:rsidP="00A30AF3">
      <w:pPr>
        <w:pStyle w:val="NoSpacing"/>
        <w:rPr>
          <w:rFonts w:ascii="Arial" w:hAnsi="Arial" w:cs="Arial"/>
          <w:szCs w:val="22"/>
        </w:rPr>
      </w:pPr>
    </w:p>
    <w:tbl>
      <w:tblPr>
        <w:tblStyle w:val="TableGrid"/>
        <w:tblW w:w="9578" w:type="dxa"/>
        <w:tblLayout w:type="fixed"/>
        <w:tblLook w:val="04A0" w:firstRow="1" w:lastRow="0" w:firstColumn="1" w:lastColumn="0" w:noHBand="0" w:noVBand="1"/>
      </w:tblPr>
      <w:tblGrid>
        <w:gridCol w:w="498"/>
        <w:gridCol w:w="4030"/>
        <w:gridCol w:w="1262"/>
        <w:gridCol w:w="1262"/>
        <w:gridCol w:w="1263"/>
        <w:gridCol w:w="1263"/>
      </w:tblGrid>
      <w:tr w:rsidR="00212882" w:rsidRPr="00212882" w14:paraId="5857B97D" w14:textId="77777777" w:rsidTr="00E81635">
        <w:trPr>
          <w:trHeight w:val="805"/>
        </w:trPr>
        <w:tc>
          <w:tcPr>
            <w:tcW w:w="498" w:type="dxa"/>
          </w:tcPr>
          <w:p w14:paraId="7AD1FE85" w14:textId="77777777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030" w:type="dxa"/>
          </w:tcPr>
          <w:p w14:paraId="4C879057" w14:textId="3F42A573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62" w:type="dxa"/>
          </w:tcPr>
          <w:p w14:paraId="07B92AAF" w14:textId="6026A5E8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Vähemalt kord nädalas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  <w:tc>
          <w:tcPr>
            <w:tcW w:w="1262" w:type="dxa"/>
          </w:tcPr>
          <w:p w14:paraId="65A71D37" w14:textId="2F0B7DA6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Vähemalt kord kuus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  <w:tc>
          <w:tcPr>
            <w:tcW w:w="1263" w:type="dxa"/>
          </w:tcPr>
          <w:p w14:paraId="5718B62C" w14:textId="3E720278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Harvem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  <w:tc>
          <w:tcPr>
            <w:tcW w:w="1263" w:type="dxa"/>
          </w:tcPr>
          <w:p w14:paraId="41F7BE99" w14:textId="396B0CD1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Üldse mitte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</w:tr>
      <w:tr w:rsidR="00212882" w:rsidRPr="00212882" w14:paraId="353EADCC" w14:textId="77777777" w:rsidTr="00E81635">
        <w:trPr>
          <w:trHeight w:val="268"/>
        </w:trPr>
        <w:tc>
          <w:tcPr>
            <w:tcW w:w="498" w:type="dxa"/>
          </w:tcPr>
          <w:p w14:paraId="53CBB8E3" w14:textId="1E54D340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4030" w:type="dxa"/>
          </w:tcPr>
          <w:p w14:paraId="3873DC4F" w14:textId="19C94FB9" w:rsidR="000E1AA8" w:rsidRPr="00212882" w:rsidRDefault="000E1AA8" w:rsidP="00B872C1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Eesti siseselt 1,5 – 2,5 </w:t>
            </w:r>
            <w:r w:rsidR="009B5394">
              <w:rPr>
                <w:rFonts w:ascii="Arial" w:hAnsi="Arial" w:cs="Arial"/>
                <w:b/>
                <w:bCs/>
                <w:szCs w:val="22"/>
              </w:rPr>
              <w:t>tundi</w:t>
            </w:r>
          </w:p>
        </w:tc>
        <w:tc>
          <w:tcPr>
            <w:tcW w:w="1262" w:type="dxa"/>
          </w:tcPr>
          <w:p w14:paraId="4FD78BC1" w14:textId="27BD71E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62" w:type="dxa"/>
          </w:tcPr>
          <w:p w14:paraId="1B1948C7" w14:textId="29C81645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63" w:type="dxa"/>
          </w:tcPr>
          <w:p w14:paraId="3409AFB8" w14:textId="7C0B1CFF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63" w:type="dxa"/>
          </w:tcPr>
          <w:p w14:paraId="08DA2EB6" w14:textId="45803DD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</w:tr>
      <w:tr w:rsidR="00212882" w:rsidRPr="00212882" w14:paraId="2ACC46B9" w14:textId="77777777" w:rsidTr="00E81635">
        <w:trPr>
          <w:trHeight w:val="268"/>
        </w:trPr>
        <w:tc>
          <w:tcPr>
            <w:tcW w:w="498" w:type="dxa"/>
          </w:tcPr>
          <w:p w14:paraId="69E73F9E" w14:textId="57B77DC8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030" w:type="dxa"/>
          </w:tcPr>
          <w:p w14:paraId="409E2EFF" w14:textId="76F5537E" w:rsidR="000E1AA8" w:rsidRPr="00212882" w:rsidRDefault="000E1AA8" w:rsidP="00B872C1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Eesti siseselt üle 2,5 </w:t>
            </w:r>
            <w:r w:rsidR="009B5394">
              <w:rPr>
                <w:rFonts w:ascii="Arial" w:hAnsi="Arial" w:cs="Arial"/>
                <w:b/>
                <w:bCs/>
                <w:szCs w:val="22"/>
              </w:rPr>
              <w:t>tundi</w:t>
            </w:r>
          </w:p>
        </w:tc>
        <w:tc>
          <w:tcPr>
            <w:tcW w:w="1262" w:type="dxa"/>
          </w:tcPr>
          <w:p w14:paraId="0F7DB5D8" w14:textId="2023B72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62" w:type="dxa"/>
          </w:tcPr>
          <w:p w14:paraId="64B5E4B3" w14:textId="1536BAC6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63" w:type="dxa"/>
          </w:tcPr>
          <w:p w14:paraId="3113A0F0" w14:textId="6FA802B6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63" w:type="dxa"/>
          </w:tcPr>
          <w:p w14:paraId="1DA3AA62" w14:textId="0540EE0C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</w:tr>
      <w:tr w:rsidR="00B61357" w:rsidRPr="00212882" w14:paraId="2A6D310A" w14:textId="77777777" w:rsidTr="00E81635">
        <w:trPr>
          <w:trHeight w:val="268"/>
        </w:trPr>
        <w:tc>
          <w:tcPr>
            <w:tcW w:w="498" w:type="dxa"/>
          </w:tcPr>
          <w:p w14:paraId="484CABBB" w14:textId="71A3E13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030" w:type="dxa"/>
          </w:tcPr>
          <w:p w14:paraId="79C1E7DE" w14:textId="539D8554" w:rsidR="000E1AA8" w:rsidRPr="00212882" w:rsidRDefault="000E1AA8" w:rsidP="00B872C1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Üle Eesti riigi piiri</w:t>
            </w:r>
          </w:p>
        </w:tc>
        <w:tc>
          <w:tcPr>
            <w:tcW w:w="1262" w:type="dxa"/>
          </w:tcPr>
          <w:p w14:paraId="1EE9267D" w14:textId="0BA57158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62" w:type="dxa"/>
          </w:tcPr>
          <w:p w14:paraId="7176402E" w14:textId="64F9FCB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63" w:type="dxa"/>
          </w:tcPr>
          <w:p w14:paraId="60891C72" w14:textId="656181E0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63" w:type="dxa"/>
          </w:tcPr>
          <w:p w14:paraId="514A4CB2" w14:textId="38BC7BC0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</w:tr>
    </w:tbl>
    <w:p w14:paraId="0319B270" w14:textId="7F479AA2" w:rsidR="007F6C55" w:rsidRPr="00212882" w:rsidRDefault="007F6C55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19E2753A" w14:textId="6B6EC9DE" w:rsidR="007F6C55" w:rsidRPr="00212882" w:rsidRDefault="0F1426B0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</w:t>
      </w:r>
      <w:r w:rsidR="202DA341" w:rsidRPr="00212882">
        <w:rPr>
          <w:rFonts w:ascii="Arial" w:hAnsi="Arial" w:cs="Arial"/>
          <w:b/>
          <w:bCs/>
          <w:szCs w:val="22"/>
        </w:rPr>
        <w:t>2</w:t>
      </w:r>
      <w:r w:rsidRPr="00212882">
        <w:rPr>
          <w:rFonts w:ascii="Arial" w:hAnsi="Arial" w:cs="Arial"/>
          <w:b/>
          <w:bCs/>
          <w:szCs w:val="22"/>
        </w:rPr>
        <w:t>T (</w:t>
      </w:r>
      <w:r w:rsidR="689CCB56" w:rsidRPr="00212882">
        <w:rPr>
          <w:rFonts w:ascii="Arial" w:hAnsi="Arial" w:cs="Arial"/>
          <w:b/>
          <w:bCs/>
          <w:szCs w:val="22"/>
        </w:rPr>
        <w:t>K10A</w:t>
      </w:r>
      <w:r w:rsidRPr="00212882">
        <w:rPr>
          <w:rFonts w:ascii="Arial" w:hAnsi="Arial" w:cs="Arial"/>
          <w:b/>
          <w:bCs/>
          <w:szCs w:val="22"/>
        </w:rPr>
        <w:t>)</w:t>
      </w:r>
      <w:r w:rsidR="00E434EE" w:rsidRPr="00212882">
        <w:tab/>
      </w:r>
      <w:r w:rsidR="181C1D6A" w:rsidRPr="00212882">
        <w:rPr>
          <w:rFonts w:ascii="Arial" w:hAnsi="Arial" w:cs="Arial"/>
          <w:b/>
          <w:bCs/>
          <w:szCs w:val="22"/>
        </w:rPr>
        <w:t xml:space="preserve">Kui sageli </w:t>
      </w:r>
      <w:r w:rsidR="408E318E" w:rsidRPr="00212882">
        <w:rPr>
          <w:rFonts w:ascii="Arial" w:hAnsi="Arial" w:cs="Arial"/>
          <w:b/>
          <w:bCs/>
          <w:szCs w:val="22"/>
        </w:rPr>
        <w:t>Te</w:t>
      </w:r>
      <w:r w:rsidR="56990999" w:rsidRPr="00212882">
        <w:rPr>
          <w:rFonts w:ascii="Arial" w:hAnsi="Arial" w:cs="Arial"/>
          <w:b/>
          <w:bCs/>
          <w:szCs w:val="22"/>
        </w:rPr>
        <w:t xml:space="preserve"> tavaliselt</w:t>
      </w:r>
      <w:r w:rsidR="408E318E" w:rsidRPr="00212882">
        <w:rPr>
          <w:rFonts w:ascii="Arial" w:hAnsi="Arial" w:cs="Arial"/>
          <w:b/>
          <w:bCs/>
          <w:szCs w:val="22"/>
        </w:rPr>
        <w:t xml:space="preserve"> </w:t>
      </w:r>
      <w:r w:rsidR="408E318E" w:rsidRPr="00212882">
        <w:rPr>
          <w:rFonts w:ascii="Arial" w:hAnsi="Arial" w:cs="Arial"/>
          <w:b/>
          <w:bCs/>
          <w:szCs w:val="22"/>
          <w:u w:val="single"/>
        </w:rPr>
        <w:t>töö</w:t>
      </w:r>
      <w:r w:rsidR="6EF0AA4A" w:rsidRPr="00212882">
        <w:rPr>
          <w:rFonts w:ascii="Arial" w:hAnsi="Arial" w:cs="Arial"/>
          <w:b/>
          <w:bCs/>
          <w:szCs w:val="22"/>
          <w:u w:val="single"/>
        </w:rPr>
        <w:t>päevade</w:t>
      </w:r>
      <w:r w:rsidR="408E318E" w:rsidRPr="00212882">
        <w:rPr>
          <w:rFonts w:ascii="Arial" w:hAnsi="Arial" w:cs="Arial"/>
          <w:b/>
          <w:bCs/>
          <w:szCs w:val="22"/>
          <w:u w:val="single"/>
        </w:rPr>
        <w:t>l</w:t>
      </w:r>
      <w:r w:rsidR="00E81635" w:rsidRPr="00212882">
        <w:rPr>
          <w:rFonts w:ascii="Arial" w:hAnsi="Arial" w:cs="Arial"/>
          <w:b/>
          <w:bCs/>
          <w:szCs w:val="22"/>
        </w:rPr>
        <w:t xml:space="preserve"> (E-R) </w:t>
      </w:r>
      <w:r w:rsidR="408E318E" w:rsidRPr="00212882">
        <w:rPr>
          <w:rFonts w:ascii="Arial" w:hAnsi="Arial" w:cs="Arial"/>
          <w:b/>
          <w:bCs/>
          <w:szCs w:val="22"/>
        </w:rPr>
        <w:t>liigute</w:t>
      </w:r>
      <w:r w:rsidR="181C1D6A" w:rsidRPr="00212882">
        <w:rPr>
          <w:rFonts w:ascii="Arial" w:hAnsi="Arial" w:cs="Arial"/>
          <w:b/>
          <w:bCs/>
          <w:szCs w:val="22"/>
        </w:rPr>
        <w:t xml:space="preserve"> tööle, kooli või muudesse peamistesse sihtkohtadesse järgmisel viisil</w:t>
      </w:r>
      <w:r w:rsidR="75E4D3BA" w:rsidRPr="00212882">
        <w:rPr>
          <w:rFonts w:ascii="Arial" w:hAnsi="Arial" w:cs="Arial"/>
          <w:b/>
          <w:bCs/>
          <w:szCs w:val="22"/>
        </w:rPr>
        <w:t>?</w:t>
      </w:r>
    </w:p>
    <w:p w14:paraId="05E5A922" w14:textId="77777777" w:rsidR="00966B5E" w:rsidRPr="00212882" w:rsidRDefault="00966B5E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</w:p>
    <w:tbl>
      <w:tblPr>
        <w:tblStyle w:val="TableGrid"/>
        <w:tblW w:w="9489" w:type="dxa"/>
        <w:tblLayout w:type="fixed"/>
        <w:tblLook w:val="04A0" w:firstRow="1" w:lastRow="0" w:firstColumn="1" w:lastColumn="0" w:noHBand="0" w:noVBand="1"/>
      </w:tblPr>
      <w:tblGrid>
        <w:gridCol w:w="504"/>
        <w:gridCol w:w="4200"/>
        <w:gridCol w:w="820"/>
        <w:gridCol w:w="992"/>
        <w:gridCol w:w="992"/>
        <w:gridCol w:w="1134"/>
        <w:gridCol w:w="847"/>
      </w:tblGrid>
      <w:tr w:rsidR="00212882" w:rsidRPr="00212882" w14:paraId="1F1F9286" w14:textId="77777777" w:rsidTr="005F69A8">
        <w:trPr>
          <w:trHeight w:val="290"/>
        </w:trPr>
        <w:tc>
          <w:tcPr>
            <w:tcW w:w="504" w:type="dxa"/>
          </w:tcPr>
          <w:p w14:paraId="40CA0582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200" w:type="dxa"/>
          </w:tcPr>
          <w:p w14:paraId="21422A7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820" w:type="dxa"/>
          </w:tcPr>
          <w:p w14:paraId="0264C439" w14:textId="60F29301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Iga päev</w:t>
            </w:r>
          </w:p>
        </w:tc>
        <w:tc>
          <w:tcPr>
            <w:tcW w:w="992" w:type="dxa"/>
          </w:tcPr>
          <w:p w14:paraId="343544DE" w14:textId="702D4975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  <w:p w14:paraId="6EC864C5" w14:textId="60ABA712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päeval nädalas</w:t>
            </w:r>
          </w:p>
        </w:tc>
        <w:tc>
          <w:tcPr>
            <w:tcW w:w="992" w:type="dxa"/>
          </w:tcPr>
          <w:p w14:paraId="5978C78F" w14:textId="098C8DEC" w:rsidR="005F69A8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2-3</w:t>
            </w:r>
          </w:p>
          <w:p w14:paraId="18CEBDE7" w14:textId="0B6FC22C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päeval nädalas</w:t>
            </w:r>
          </w:p>
        </w:tc>
        <w:tc>
          <w:tcPr>
            <w:tcW w:w="1134" w:type="dxa"/>
          </w:tcPr>
          <w:p w14:paraId="43FA203F" w14:textId="32C53910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 päev nädalas või harvem</w:t>
            </w:r>
            <w:r w:rsidR="005F69A8" w:rsidRPr="00212882">
              <w:rPr>
                <w:rFonts w:ascii="Arial" w:hAnsi="Arial" w:cs="Arial"/>
                <w:szCs w:val="22"/>
              </w:rPr>
              <w:t xml:space="preserve"> (mitte iga nädal)</w:t>
            </w:r>
          </w:p>
        </w:tc>
        <w:tc>
          <w:tcPr>
            <w:tcW w:w="847" w:type="dxa"/>
          </w:tcPr>
          <w:p w14:paraId="4E57F35A" w14:textId="2DE1A16A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Üldse mitte</w:t>
            </w:r>
          </w:p>
        </w:tc>
      </w:tr>
      <w:tr w:rsidR="00212882" w:rsidRPr="00212882" w14:paraId="5CFA1281" w14:textId="77777777" w:rsidTr="005F69A8">
        <w:trPr>
          <w:trHeight w:val="290"/>
        </w:trPr>
        <w:tc>
          <w:tcPr>
            <w:tcW w:w="504" w:type="dxa"/>
          </w:tcPr>
          <w:p w14:paraId="1944D57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</w:t>
            </w:r>
          </w:p>
        </w:tc>
        <w:tc>
          <w:tcPr>
            <w:tcW w:w="4200" w:type="dxa"/>
          </w:tcPr>
          <w:p w14:paraId="00BD948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Jalgsi (sh mitte-elektriline rula ja tõukeratas, ratastool)</w:t>
            </w:r>
          </w:p>
        </w:tc>
        <w:tc>
          <w:tcPr>
            <w:tcW w:w="820" w:type="dxa"/>
          </w:tcPr>
          <w:p w14:paraId="03F74979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40CA5F4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2EB7091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29E4B762" w14:textId="4F605169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3EE4721A" w14:textId="6DB3E853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8B48DAA" w14:textId="77777777" w:rsidTr="005F69A8">
        <w:trPr>
          <w:trHeight w:val="290"/>
        </w:trPr>
        <w:tc>
          <w:tcPr>
            <w:tcW w:w="504" w:type="dxa"/>
          </w:tcPr>
          <w:p w14:paraId="00A4CE8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2</w:t>
            </w:r>
          </w:p>
        </w:tc>
        <w:tc>
          <w:tcPr>
            <w:tcW w:w="4200" w:type="dxa"/>
          </w:tcPr>
          <w:p w14:paraId="4D931D6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Lühirendi- ja rattaringluse jalgratta või elektritõukerattaga, pisimopeediga</w:t>
            </w:r>
          </w:p>
        </w:tc>
        <w:tc>
          <w:tcPr>
            <w:tcW w:w="820" w:type="dxa"/>
          </w:tcPr>
          <w:p w14:paraId="1FDCD46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75CCAD9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482C223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4FDBDA7C" w14:textId="7D828B3A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602A7AC4" w14:textId="465BEE90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DB5FB18" w14:textId="77777777" w:rsidTr="005F69A8">
        <w:trPr>
          <w:trHeight w:val="290"/>
        </w:trPr>
        <w:tc>
          <w:tcPr>
            <w:tcW w:w="504" w:type="dxa"/>
          </w:tcPr>
          <w:p w14:paraId="0D6DE94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4</w:t>
            </w:r>
          </w:p>
        </w:tc>
        <w:tc>
          <w:tcPr>
            <w:tcW w:w="4200" w:type="dxa"/>
          </w:tcPr>
          <w:p w14:paraId="4C9AB5B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jalgrattaga (sh elektrilisega), pisimopeediga</w:t>
            </w:r>
          </w:p>
        </w:tc>
        <w:tc>
          <w:tcPr>
            <w:tcW w:w="820" w:type="dxa"/>
          </w:tcPr>
          <w:p w14:paraId="6638EE9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3124EB0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7059F1F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34F8BCF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847" w:type="dxa"/>
          </w:tcPr>
          <w:p w14:paraId="45A38870" w14:textId="6667BE3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3018D52" w14:textId="77777777" w:rsidTr="005F69A8">
        <w:trPr>
          <w:trHeight w:val="290"/>
        </w:trPr>
        <w:tc>
          <w:tcPr>
            <w:tcW w:w="504" w:type="dxa"/>
          </w:tcPr>
          <w:p w14:paraId="396E895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5</w:t>
            </w:r>
          </w:p>
        </w:tc>
        <w:tc>
          <w:tcPr>
            <w:tcW w:w="4200" w:type="dxa"/>
          </w:tcPr>
          <w:p w14:paraId="6098466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elektritõukeratta või muu elektrilise kergliikuriga (tasakaaluliikur vmt)</w:t>
            </w:r>
          </w:p>
        </w:tc>
        <w:tc>
          <w:tcPr>
            <w:tcW w:w="820" w:type="dxa"/>
          </w:tcPr>
          <w:p w14:paraId="4CD15E7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1721E9E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0B17014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387A2C21" w14:textId="61C1394F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0C981F9D" w14:textId="45751A2E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9366CED" w14:textId="77777777" w:rsidTr="005F69A8">
        <w:trPr>
          <w:trHeight w:val="290"/>
        </w:trPr>
        <w:tc>
          <w:tcPr>
            <w:tcW w:w="504" w:type="dxa"/>
          </w:tcPr>
          <w:p w14:paraId="2D9760F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6</w:t>
            </w:r>
          </w:p>
        </w:tc>
        <w:tc>
          <w:tcPr>
            <w:tcW w:w="4200" w:type="dxa"/>
          </w:tcPr>
          <w:p w14:paraId="237016A9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Mootorrattaga, mopeediga</w:t>
            </w:r>
          </w:p>
        </w:tc>
        <w:tc>
          <w:tcPr>
            <w:tcW w:w="820" w:type="dxa"/>
          </w:tcPr>
          <w:p w14:paraId="1E2221F2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1E7CFE82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3C3C808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73955D07" w14:textId="66F83F9F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781C1AA0" w14:textId="41FBCA86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86723FD" w14:textId="77777777" w:rsidTr="005F69A8">
        <w:trPr>
          <w:trHeight w:val="290"/>
        </w:trPr>
        <w:tc>
          <w:tcPr>
            <w:tcW w:w="504" w:type="dxa"/>
          </w:tcPr>
          <w:p w14:paraId="67FDA33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7</w:t>
            </w:r>
          </w:p>
        </w:tc>
        <w:tc>
          <w:tcPr>
            <w:tcW w:w="4200" w:type="dxa"/>
          </w:tcPr>
          <w:p w14:paraId="086BCDD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 autoga (CityBee, Bolt jne)</w:t>
            </w:r>
          </w:p>
        </w:tc>
        <w:tc>
          <w:tcPr>
            <w:tcW w:w="820" w:type="dxa"/>
          </w:tcPr>
          <w:p w14:paraId="2AC3E4C1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382B966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7B36DD6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6EAD0A1D" w14:textId="31A5800E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02D82098" w14:textId="441EDA6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16BFE67" w14:textId="77777777" w:rsidTr="005F69A8">
        <w:trPr>
          <w:trHeight w:val="290"/>
        </w:trPr>
        <w:tc>
          <w:tcPr>
            <w:tcW w:w="504" w:type="dxa"/>
          </w:tcPr>
          <w:p w14:paraId="67DC604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8</w:t>
            </w:r>
          </w:p>
        </w:tc>
        <w:tc>
          <w:tcPr>
            <w:tcW w:w="4200" w:type="dxa"/>
          </w:tcPr>
          <w:p w14:paraId="0C674E1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juhina (enda või leibkonna kasutuses)</w:t>
            </w:r>
          </w:p>
        </w:tc>
        <w:tc>
          <w:tcPr>
            <w:tcW w:w="820" w:type="dxa"/>
          </w:tcPr>
          <w:p w14:paraId="722B228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7BD8063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2972FA98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1CF376CC" w14:textId="61E69D5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3B045CE1" w14:textId="7F69E7ED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C5F4DB8" w14:textId="77777777" w:rsidTr="005F69A8">
        <w:trPr>
          <w:trHeight w:val="290"/>
        </w:trPr>
        <w:tc>
          <w:tcPr>
            <w:tcW w:w="504" w:type="dxa"/>
          </w:tcPr>
          <w:p w14:paraId="415BFE4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10</w:t>
            </w:r>
          </w:p>
        </w:tc>
        <w:tc>
          <w:tcPr>
            <w:tcW w:w="4200" w:type="dxa"/>
          </w:tcPr>
          <w:p w14:paraId="0136CF5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kaasreisijana</w:t>
            </w:r>
          </w:p>
        </w:tc>
        <w:tc>
          <w:tcPr>
            <w:tcW w:w="820" w:type="dxa"/>
          </w:tcPr>
          <w:p w14:paraId="2EBC5B5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0B09480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7E1C88E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171A98AB" w14:textId="24C64390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27BCADAB" w14:textId="266F4E46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9AB3D60" w14:textId="77777777" w:rsidTr="005F69A8">
        <w:trPr>
          <w:trHeight w:val="290"/>
        </w:trPr>
        <w:tc>
          <w:tcPr>
            <w:tcW w:w="504" w:type="dxa"/>
          </w:tcPr>
          <w:p w14:paraId="3F354218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12</w:t>
            </w:r>
          </w:p>
        </w:tc>
        <w:tc>
          <w:tcPr>
            <w:tcW w:w="4200" w:type="dxa"/>
          </w:tcPr>
          <w:p w14:paraId="793559A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Linna-, valla või maakonna  ühistranspordiga (buss, tramm, koolibuss), tööandja korraldatud ühissõidukiga</w:t>
            </w:r>
          </w:p>
        </w:tc>
        <w:tc>
          <w:tcPr>
            <w:tcW w:w="820" w:type="dxa"/>
          </w:tcPr>
          <w:p w14:paraId="0EBE1C3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2E4D1FD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5FCBDF09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5589C91E" w14:textId="5F99EC39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2B384B3D" w14:textId="725F854D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41D8F06" w14:textId="77777777" w:rsidTr="005F69A8">
        <w:trPr>
          <w:trHeight w:val="290"/>
        </w:trPr>
        <w:tc>
          <w:tcPr>
            <w:tcW w:w="504" w:type="dxa"/>
          </w:tcPr>
          <w:p w14:paraId="295E5A0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13</w:t>
            </w:r>
          </w:p>
        </w:tc>
        <w:tc>
          <w:tcPr>
            <w:tcW w:w="4200" w:type="dxa"/>
          </w:tcPr>
          <w:p w14:paraId="23B0835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Kaugliini bussiga</w:t>
            </w:r>
          </w:p>
        </w:tc>
        <w:tc>
          <w:tcPr>
            <w:tcW w:w="820" w:type="dxa"/>
          </w:tcPr>
          <w:p w14:paraId="45AAFD9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4BD0508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11AEBC8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5D30EC4C" w14:textId="6D984A7E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7783BE04" w14:textId="21F55E5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41FE96A" w14:textId="77777777" w:rsidTr="005F69A8">
        <w:trPr>
          <w:trHeight w:val="290"/>
        </w:trPr>
        <w:tc>
          <w:tcPr>
            <w:tcW w:w="504" w:type="dxa"/>
          </w:tcPr>
          <w:p w14:paraId="4D049E7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14</w:t>
            </w:r>
          </w:p>
        </w:tc>
        <w:tc>
          <w:tcPr>
            <w:tcW w:w="4200" w:type="dxa"/>
          </w:tcPr>
          <w:p w14:paraId="4540FBE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 xml:space="preserve">Rongiga </w:t>
            </w:r>
          </w:p>
        </w:tc>
        <w:tc>
          <w:tcPr>
            <w:tcW w:w="820" w:type="dxa"/>
          </w:tcPr>
          <w:p w14:paraId="690D76C1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4491CB2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282AF5A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6A5D39E9" w14:textId="14561DCA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131FC046" w14:textId="38E5FE65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5C6FC21" w14:textId="77777777" w:rsidTr="005F69A8">
        <w:trPr>
          <w:trHeight w:val="290"/>
        </w:trPr>
        <w:tc>
          <w:tcPr>
            <w:tcW w:w="504" w:type="dxa"/>
          </w:tcPr>
          <w:p w14:paraId="174A52E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15</w:t>
            </w:r>
          </w:p>
        </w:tc>
        <w:tc>
          <w:tcPr>
            <w:tcW w:w="4200" w:type="dxa"/>
          </w:tcPr>
          <w:p w14:paraId="195A9DF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Taksoga või sõidujagamisteenusega</w:t>
            </w:r>
          </w:p>
        </w:tc>
        <w:tc>
          <w:tcPr>
            <w:tcW w:w="820" w:type="dxa"/>
          </w:tcPr>
          <w:p w14:paraId="446ADBD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5281333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4196392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7502A03A" w14:textId="36D0F196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3B1AFF75" w14:textId="15839BF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1BC25B2" w14:textId="77777777" w:rsidTr="005F69A8">
        <w:trPr>
          <w:trHeight w:val="290"/>
        </w:trPr>
        <w:tc>
          <w:tcPr>
            <w:tcW w:w="504" w:type="dxa"/>
          </w:tcPr>
          <w:p w14:paraId="5BACF7A2" w14:textId="77777777" w:rsidR="00E81635" w:rsidRPr="00212882" w:rsidRDefault="00E81635" w:rsidP="00842C92">
            <w:pPr>
              <w:pStyle w:val="NoSpacing"/>
            </w:pPr>
            <w:r w:rsidRPr="00212882">
              <w:t>17</w:t>
            </w:r>
          </w:p>
        </w:tc>
        <w:tc>
          <w:tcPr>
            <w:tcW w:w="4200" w:type="dxa"/>
            <w:vAlign w:val="center"/>
          </w:tcPr>
          <w:p w14:paraId="15A4F22C" w14:textId="77777777" w:rsidR="00E81635" w:rsidRPr="00212882" w:rsidRDefault="00E81635" w:rsidP="00842C92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Eesti-sisese parvlaevaga (praamiga) või  liinilennukiga</w:t>
            </w:r>
          </w:p>
        </w:tc>
        <w:tc>
          <w:tcPr>
            <w:tcW w:w="820" w:type="dxa"/>
          </w:tcPr>
          <w:p w14:paraId="73EB402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2309CF0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4A58CAF6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69992B1E" w14:textId="75763B6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4B6F23C5" w14:textId="0D113E8C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CDCB85E" w14:textId="77777777" w:rsidTr="005F69A8">
        <w:trPr>
          <w:trHeight w:val="290"/>
        </w:trPr>
        <w:tc>
          <w:tcPr>
            <w:tcW w:w="504" w:type="dxa"/>
          </w:tcPr>
          <w:p w14:paraId="3E100E3E" w14:textId="30185AB4" w:rsidR="00E81635" w:rsidRPr="00212882" w:rsidRDefault="00DD2554" w:rsidP="00842C92">
            <w:pPr>
              <w:pStyle w:val="NoSpacing"/>
            </w:pPr>
            <w:r w:rsidRPr="00212882">
              <w:t>98</w:t>
            </w:r>
          </w:p>
        </w:tc>
        <w:tc>
          <w:tcPr>
            <w:tcW w:w="4200" w:type="dxa"/>
            <w:vAlign w:val="center"/>
          </w:tcPr>
          <w:p w14:paraId="08FF2623" w14:textId="77777777" w:rsidR="00E81635" w:rsidRPr="00212882" w:rsidRDefault="00E81635" w:rsidP="00842C92">
            <w:pPr>
              <w:pStyle w:val="NoSpacing"/>
            </w:pPr>
            <w:r w:rsidRPr="00212882">
              <w:rPr>
                <w:rStyle w:val="normaltextrun"/>
                <w:rFonts w:ascii="Helvetica" w:hAnsi="Helvetica" w:cs="Helvetica"/>
                <w:szCs w:val="22"/>
              </w:rPr>
              <w:t>Muu transpordiga</w:t>
            </w:r>
          </w:p>
        </w:tc>
        <w:tc>
          <w:tcPr>
            <w:tcW w:w="820" w:type="dxa"/>
          </w:tcPr>
          <w:p w14:paraId="3F66B66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626F5A6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64EC70A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0C04B1A6" w14:textId="37D7A051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5DAB39FE" w14:textId="41F26B21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4DFB0ABA" w14:textId="038DF498" w:rsidR="007F6C55" w:rsidRPr="00212882" w:rsidRDefault="00E81635" w:rsidP="00E81635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212882">
        <w:rPr>
          <w:rFonts w:ascii="Arial" w:hAnsi="Arial" w:cs="Arial"/>
          <w:b/>
          <w:bCs/>
          <w:szCs w:val="22"/>
        </w:rPr>
        <w:br w:type="page"/>
      </w:r>
      <w:r w:rsidR="738AFC59" w:rsidRPr="00212882">
        <w:rPr>
          <w:rFonts w:ascii="Arial" w:hAnsi="Arial" w:cs="Arial"/>
          <w:b/>
          <w:bCs/>
          <w:sz w:val="22"/>
          <w:szCs w:val="22"/>
        </w:rPr>
        <w:t>A</w:t>
      </w:r>
      <w:r w:rsidR="53ADF30F" w:rsidRPr="00212882">
        <w:rPr>
          <w:rFonts w:ascii="Arial" w:hAnsi="Arial" w:cs="Arial"/>
          <w:b/>
          <w:bCs/>
          <w:sz w:val="22"/>
          <w:szCs w:val="22"/>
        </w:rPr>
        <w:t>2</w:t>
      </w:r>
      <w:r w:rsidR="002D0571" w:rsidRPr="00212882">
        <w:rPr>
          <w:rFonts w:ascii="Arial" w:hAnsi="Arial" w:cs="Arial"/>
          <w:b/>
          <w:bCs/>
          <w:sz w:val="22"/>
          <w:szCs w:val="22"/>
        </w:rPr>
        <w:t>NV</w:t>
      </w:r>
      <w:r w:rsidR="738AFC59" w:rsidRPr="00212882">
        <w:rPr>
          <w:rFonts w:ascii="Arial" w:hAnsi="Arial" w:cs="Arial"/>
          <w:b/>
          <w:bCs/>
          <w:sz w:val="22"/>
          <w:szCs w:val="22"/>
        </w:rPr>
        <w:t xml:space="preserve"> (</w:t>
      </w:r>
      <w:r w:rsidR="042D6F68" w:rsidRPr="00212882">
        <w:rPr>
          <w:rFonts w:ascii="Arial" w:hAnsi="Arial" w:cs="Arial"/>
          <w:b/>
          <w:bCs/>
          <w:sz w:val="22"/>
          <w:szCs w:val="22"/>
        </w:rPr>
        <w:t>K10B</w:t>
      </w:r>
      <w:r w:rsidR="738AFC59" w:rsidRPr="00212882">
        <w:rPr>
          <w:rFonts w:ascii="Arial" w:hAnsi="Arial" w:cs="Arial"/>
          <w:b/>
          <w:bCs/>
          <w:sz w:val="22"/>
          <w:szCs w:val="22"/>
        </w:rPr>
        <w:t>)</w:t>
      </w:r>
      <w:r w:rsidR="59DF9BCD" w:rsidRPr="00212882">
        <w:rPr>
          <w:rFonts w:ascii="Arial" w:hAnsi="Arial" w:cs="Arial"/>
          <w:b/>
          <w:bCs/>
          <w:sz w:val="22"/>
          <w:szCs w:val="22"/>
        </w:rPr>
        <w:t xml:space="preserve"> </w:t>
      </w:r>
      <w:r w:rsidR="7E587AF3" w:rsidRPr="00212882">
        <w:tab/>
      </w:r>
      <w:r w:rsidR="042D6F68" w:rsidRPr="00212882">
        <w:rPr>
          <w:rFonts w:ascii="Arial" w:hAnsi="Arial" w:cs="Arial"/>
          <w:b/>
          <w:bCs/>
          <w:sz w:val="22"/>
          <w:szCs w:val="22"/>
        </w:rPr>
        <w:t xml:space="preserve">Kui sageli Te tavaliselt </w:t>
      </w:r>
      <w:r w:rsidR="004D2994" w:rsidRPr="00212882">
        <w:rPr>
          <w:rFonts w:ascii="Arial" w:hAnsi="Arial" w:cs="Arial"/>
          <w:b/>
          <w:bCs/>
          <w:szCs w:val="22"/>
        </w:rPr>
        <w:t>nädalavahetuse</w:t>
      </w:r>
      <w:r w:rsidR="00B61357" w:rsidRPr="00212882">
        <w:rPr>
          <w:rFonts w:ascii="Arial" w:hAnsi="Arial" w:cs="Arial"/>
          <w:b/>
          <w:bCs/>
          <w:szCs w:val="22"/>
        </w:rPr>
        <w:t>l</w:t>
      </w:r>
      <w:r w:rsidR="004D2994" w:rsidRPr="00212882">
        <w:rPr>
          <w:rFonts w:ascii="Arial" w:hAnsi="Arial" w:cs="Arial"/>
          <w:b/>
          <w:bCs/>
          <w:szCs w:val="22"/>
        </w:rPr>
        <w:t xml:space="preserve"> (L-P)</w:t>
      </w:r>
      <w:r w:rsidR="042D6F68" w:rsidRPr="00212882">
        <w:rPr>
          <w:rFonts w:ascii="Arial" w:hAnsi="Arial" w:cs="Arial"/>
          <w:b/>
          <w:bCs/>
          <w:sz w:val="22"/>
          <w:szCs w:val="22"/>
        </w:rPr>
        <w:t xml:space="preserve"> </w:t>
      </w:r>
      <w:r w:rsidRPr="00212882">
        <w:rPr>
          <w:rFonts w:ascii="Arial" w:hAnsi="Arial" w:cs="Arial"/>
          <w:b/>
          <w:bCs/>
          <w:sz w:val="22"/>
          <w:szCs w:val="22"/>
        </w:rPr>
        <w:t xml:space="preserve">liigute </w:t>
      </w:r>
      <w:r w:rsidR="22AA4EA0" w:rsidRPr="00212882">
        <w:rPr>
          <w:rFonts w:ascii="Arial" w:hAnsi="Arial" w:cs="Arial"/>
          <w:b/>
          <w:bCs/>
          <w:sz w:val="22"/>
          <w:szCs w:val="22"/>
        </w:rPr>
        <w:t>järg</w:t>
      </w:r>
      <w:r w:rsidR="0079504E" w:rsidRPr="00212882">
        <w:rPr>
          <w:rFonts w:ascii="Arial" w:hAnsi="Arial" w:cs="Arial"/>
          <w:b/>
          <w:bCs/>
          <w:sz w:val="22"/>
          <w:szCs w:val="22"/>
        </w:rPr>
        <w:t xml:space="preserve">misel </w:t>
      </w:r>
      <w:r w:rsidR="22AA4EA0" w:rsidRPr="00212882">
        <w:rPr>
          <w:rFonts w:ascii="Arial" w:hAnsi="Arial" w:cs="Arial"/>
          <w:b/>
          <w:bCs/>
          <w:sz w:val="22"/>
          <w:szCs w:val="22"/>
        </w:rPr>
        <w:t>viisil?</w:t>
      </w:r>
    </w:p>
    <w:tbl>
      <w:tblPr>
        <w:tblStyle w:val="TableGrid"/>
        <w:tblW w:w="9508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1067"/>
        <w:gridCol w:w="1067"/>
        <w:gridCol w:w="1067"/>
        <w:gridCol w:w="1067"/>
      </w:tblGrid>
      <w:tr w:rsidR="00212882" w:rsidRPr="00212882" w14:paraId="079A5469" w14:textId="77777777" w:rsidTr="00595371">
        <w:trPr>
          <w:trHeight w:val="290"/>
        </w:trPr>
        <w:tc>
          <w:tcPr>
            <w:tcW w:w="562" w:type="dxa"/>
          </w:tcPr>
          <w:p w14:paraId="5C21FAC3" w14:textId="77777777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678" w:type="dxa"/>
          </w:tcPr>
          <w:p w14:paraId="1E9DEFEC" w14:textId="77777777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067" w:type="dxa"/>
          </w:tcPr>
          <w:p w14:paraId="2C09E57C" w14:textId="023B52F4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Mõlemal päeval nädala</w:t>
            </w:r>
          </w:p>
        </w:tc>
        <w:tc>
          <w:tcPr>
            <w:tcW w:w="1067" w:type="dxa"/>
          </w:tcPr>
          <w:p w14:paraId="12B59B18" w14:textId="61F9E5B7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Ühel päeval nädalas</w:t>
            </w:r>
          </w:p>
        </w:tc>
        <w:tc>
          <w:tcPr>
            <w:tcW w:w="1067" w:type="dxa"/>
          </w:tcPr>
          <w:p w14:paraId="5C0BA16A" w14:textId="0A622CCA" w:rsidR="004D2994" w:rsidRPr="00212882" w:rsidRDefault="005F69A8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Harvemkui kord nädalas (m</w:t>
            </w:r>
            <w:r w:rsidR="004D2994" w:rsidRPr="00212882">
              <w:rPr>
                <w:rFonts w:ascii="Arial" w:hAnsi="Arial" w:cs="Arial"/>
                <w:szCs w:val="22"/>
              </w:rPr>
              <w:t>itte iga nädal</w:t>
            </w:r>
            <w:r w:rsidRPr="00212882">
              <w:rPr>
                <w:rFonts w:ascii="Arial" w:hAnsi="Arial" w:cs="Arial"/>
                <w:szCs w:val="22"/>
              </w:rPr>
              <w:t>)</w:t>
            </w:r>
            <w:r w:rsidR="00595371" w:rsidRPr="00212882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1067" w:type="dxa"/>
          </w:tcPr>
          <w:p w14:paraId="31A7A60F" w14:textId="2389BA53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Üldse mitte</w:t>
            </w:r>
          </w:p>
        </w:tc>
      </w:tr>
      <w:tr w:rsidR="00212882" w:rsidRPr="00212882" w14:paraId="6705FCC4" w14:textId="77777777" w:rsidTr="00595371">
        <w:trPr>
          <w:trHeight w:val="290"/>
        </w:trPr>
        <w:tc>
          <w:tcPr>
            <w:tcW w:w="562" w:type="dxa"/>
          </w:tcPr>
          <w:p w14:paraId="224ECDCA" w14:textId="17AB4AF3" w:rsidR="00595371" w:rsidRPr="00212882" w:rsidRDefault="00595371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</w:t>
            </w:r>
          </w:p>
        </w:tc>
        <w:tc>
          <w:tcPr>
            <w:tcW w:w="4678" w:type="dxa"/>
          </w:tcPr>
          <w:p w14:paraId="4439874A" w14:textId="216715C9" w:rsidR="00595371" w:rsidRPr="00212882" w:rsidRDefault="00595371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Jalgsi (sh mitte-elektriline rula ja tõukeratas, ratastool)</w:t>
            </w:r>
          </w:p>
        </w:tc>
        <w:tc>
          <w:tcPr>
            <w:tcW w:w="1067" w:type="dxa"/>
          </w:tcPr>
          <w:p w14:paraId="6E07FD1B" w14:textId="3552BB57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385E773" w14:textId="66DEF4C7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030CFD53" w14:textId="771FB29F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6C467BBD" w14:textId="46AAF4FA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4EBDA8F" w14:textId="77777777" w:rsidTr="00595371">
        <w:trPr>
          <w:trHeight w:val="290"/>
        </w:trPr>
        <w:tc>
          <w:tcPr>
            <w:tcW w:w="562" w:type="dxa"/>
          </w:tcPr>
          <w:p w14:paraId="7D1007E7" w14:textId="0ABB7AC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2</w:t>
            </w:r>
          </w:p>
        </w:tc>
        <w:tc>
          <w:tcPr>
            <w:tcW w:w="4678" w:type="dxa"/>
          </w:tcPr>
          <w:p w14:paraId="6B0C35B5" w14:textId="26D9001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Lühirendi- ja rattaringluse jalgratta või elektritõukerattaga, pisimopeediga</w:t>
            </w:r>
          </w:p>
        </w:tc>
        <w:tc>
          <w:tcPr>
            <w:tcW w:w="1067" w:type="dxa"/>
          </w:tcPr>
          <w:p w14:paraId="4E754648" w14:textId="06017CF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041616CB" w14:textId="022492F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E752D08" w14:textId="5027934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504D6A17" w14:textId="194AF54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9CF5546" w14:textId="77777777" w:rsidTr="00595371">
        <w:trPr>
          <w:trHeight w:val="290"/>
        </w:trPr>
        <w:tc>
          <w:tcPr>
            <w:tcW w:w="562" w:type="dxa"/>
          </w:tcPr>
          <w:p w14:paraId="5B937B36" w14:textId="63A918BF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4</w:t>
            </w:r>
          </w:p>
        </w:tc>
        <w:tc>
          <w:tcPr>
            <w:tcW w:w="4678" w:type="dxa"/>
          </w:tcPr>
          <w:p w14:paraId="43EAB2D0" w14:textId="54E0CE6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jalgrattaga (sh elektrilisega), pisimopeediga</w:t>
            </w:r>
          </w:p>
        </w:tc>
        <w:tc>
          <w:tcPr>
            <w:tcW w:w="1067" w:type="dxa"/>
          </w:tcPr>
          <w:p w14:paraId="1DDABA7E" w14:textId="199157B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6B3140F3" w14:textId="77DDFA9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B958790" w14:textId="19E446A8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127E7EB3" w14:textId="65776AF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8374AFE" w14:textId="77777777" w:rsidTr="00595371">
        <w:trPr>
          <w:trHeight w:val="290"/>
        </w:trPr>
        <w:tc>
          <w:tcPr>
            <w:tcW w:w="562" w:type="dxa"/>
          </w:tcPr>
          <w:p w14:paraId="42071367" w14:textId="23C87F8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5</w:t>
            </w:r>
          </w:p>
        </w:tc>
        <w:tc>
          <w:tcPr>
            <w:tcW w:w="4678" w:type="dxa"/>
          </w:tcPr>
          <w:p w14:paraId="2480405E" w14:textId="5DD04EA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elektritõukeratta või muu elektrilise kergliikuriga (tasakaaluliikur vmt)</w:t>
            </w:r>
          </w:p>
        </w:tc>
        <w:tc>
          <w:tcPr>
            <w:tcW w:w="1067" w:type="dxa"/>
          </w:tcPr>
          <w:p w14:paraId="673229D7" w14:textId="314FF1C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0A7C1931" w14:textId="62FA596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5DF187C" w14:textId="3944613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6ABB22EA" w14:textId="0F51650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13E5388" w14:textId="77777777" w:rsidTr="00595371">
        <w:trPr>
          <w:trHeight w:val="290"/>
        </w:trPr>
        <w:tc>
          <w:tcPr>
            <w:tcW w:w="562" w:type="dxa"/>
          </w:tcPr>
          <w:p w14:paraId="34499DC4" w14:textId="1B655D5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6</w:t>
            </w:r>
          </w:p>
        </w:tc>
        <w:tc>
          <w:tcPr>
            <w:tcW w:w="4678" w:type="dxa"/>
          </w:tcPr>
          <w:p w14:paraId="0736377B" w14:textId="1ABBA1B0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Mootorrattaga, mopeediga</w:t>
            </w:r>
          </w:p>
        </w:tc>
        <w:tc>
          <w:tcPr>
            <w:tcW w:w="1067" w:type="dxa"/>
          </w:tcPr>
          <w:p w14:paraId="45FB23E7" w14:textId="409E6BC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E9D33ED" w14:textId="189A8DA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7FDDF139" w14:textId="7C386AD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007C07A7" w14:textId="1B67EF5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3457F80" w14:textId="77777777" w:rsidTr="00595371">
        <w:trPr>
          <w:trHeight w:val="290"/>
        </w:trPr>
        <w:tc>
          <w:tcPr>
            <w:tcW w:w="562" w:type="dxa"/>
          </w:tcPr>
          <w:p w14:paraId="3F175549" w14:textId="2B369BC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7</w:t>
            </w:r>
          </w:p>
        </w:tc>
        <w:tc>
          <w:tcPr>
            <w:tcW w:w="4678" w:type="dxa"/>
          </w:tcPr>
          <w:p w14:paraId="7D2F9E6E" w14:textId="6903F08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 autoga (CityBee, Bolt jne)</w:t>
            </w:r>
          </w:p>
        </w:tc>
        <w:tc>
          <w:tcPr>
            <w:tcW w:w="1067" w:type="dxa"/>
          </w:tcPr>
          <w:p w14:paraId="26DDE071" w14:textId="7D565EE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28F819E8" w14:textId="7582E25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1069E5D" w14:textId="3932D0B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05F641C3" w14:textId="6D7EE376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28C5B12" w14:textId="77777777" w:rsidTr="00595371">
        <w:trPr>
          <w:trHeight w:val="290"/>
        </w:trPr>
        <w:tc>
          <w:tcPr>
            <w:tcW w:w="562" w:type="dxa"/>
          </w:tcPr>
          <w:p w14:paraId="4A5E695F" w14:textId="572F117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8</w:t>
            </w:r>
          </w:p>
        </w:tc>
        <w:tc>
          <w:tcPr>
            <w:tcW w:w="4678" w:type="dxa"/>
          </w:tcPr>
          <w:p w14:paraId="22FD5102" w14:textId="5A0D3AD0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juhina (enda või leibkonna kasutuses)</w:t>
            </w:r>
          </w:p>
        </w:tc>
        <w:tc>
          <w:tcPr>
            <w:tcW w:w="1067" w:type="dxa"/>
          </w:tcPr>
          <w:p w14:paraId="6B1977FD" w14:textId="37E908E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B1D22F0" w14:textId="020824A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37D23F1C" w14:textId="0D73934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17CBDA8F" w14:textId="25E5FED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13B3F71" w14:textId="77777777" w:rsidTr="00595371">
        <w:trPr>
          <w:trHeight w:val="290"/>
        </w:trPr>
        <w:tc>
          <w:tcPr>
            <w:tcW w:w="562" w:type="dxa"/>
          </w:tcPr>
          <w:p w14:paraId="2A39FFA2" w14:textId="7FB138E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10</w:t>
            </w:r>
          </w:p>
        </w:tc>
        <w:tc>
          <w:tcPr>
            <w:tcW w:w="4678" w:type="dxa"/>
          </w:tcPr>
          <w:p w14:paraId="0E10B0D0" w14:textId="4CE15A3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kaasreisijana</w:t>
            </w:r>
          </w:p>
        </w:tc>
        <w:tc>
          <w:tcPr>
            <w:tcW w:w="1067" w:type="dxa"/>
          </w:tcPr>
          <w:p w14:paraId="315BCF90" w14:textId="3DE5568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2A36A367" w14:textId="2234EE68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0D2762F7" w14:textId="63AAC73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B0C4837" w14:textId="29A8CAF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37C2739" w14:textId="77777777" w:rsidTr="00595371">
        <w:trPr>
          <w:trHeight w:val="290"/>
        </w:trPr>
        <w:tc>
          <w:tcPr>
            <w:tcW w:w="562" w:type="dxa"/>
          </w:tcPr>
          <w:p w14:paraId="38FDCD9C" w14:textId="7C4F283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12</w:t>
            </w:r>
          </w:p>
        </w:tc>
        <w:tc>
          <w:tcPr>
            <w:tcW w:w="4678" w:type="dxa"/>
          </w:tcPr>
          <w:p w14:paraId="7BC5A14D" w14:textId="03C72C0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Linna-, valla või maakonna  ühistranspordiga (buss, tramm, koolibuss), tööandja korraldatud ühissõidukiga</w:t>
            </w:r>
          </w:p>
        </w:tc>
        <w:tc>
          <w:tcPr>
            <w:tcW w:w="1067" w:type="dxa"/>
          </w:tcPr>
          <w:p w14:paraId="67C9F9B0" w14:textId="4B7E4A1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A7CB25F" w14:textId="46EDBD6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2CD3D3C2" w14:textId="29872EB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556F8CDF" w14:textId="42173130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4768FC1" w14:textId="77777777" w:rsidTr="00595371">
        <w:trPr>
          <w:trHeight w:val="290"/>
        </w:trPr>
        <w:tc>
          <w:tcPr>
            <w:tcW w:w="562" w:type="dxa"/>
          </w:tcPr>
          <w:p w14:paraId="3CF971E0" w14:textId="0AF03B2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13</w:t>
            </w:r>
          </w:p>
        </w:tc>
        <w:tc>
          <w:tcPr>
            <w:tcW w:w="4678" w:type="dxa"/>
          </w:tcPr>
          <w:p w14:paraId="489272BE" w14:textId="3D19BBE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Kaugliini bussiga</w:t>
            </w:r>
          </w:p>
        </w:tc>
        <w:tc>
          <w:tcPr>
            <w:tcW w:w="1067" w:type="dxa"/>
          </w:tcPr>
          <w:p w14:paraId="3548D118" w14:textId="0EC6E61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58A590A" w14:textId="7F74D5A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6786ADDF" w14:textId="4035E38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4C92AAA" w14:textId="6E65925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531B131" w14:textId="77777777" w:rsidTr="00595371">
        <w:trPr>
          <w:trHeight w:val="290"/>
        </w:trPr>
        <w:tc>
          <w:tcPr>
            <w:tcW w:w="562" w:type="dxa"/>
          </w:tcPr>
          <w:p w14:paraId="7375AA57" w14:textId="1F4B69D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14</w:t>
            </w:r>
          </w:p>
        </w:tc>
        <w:tc>
          <w:tcPr>
            <w:tcW w:w="4678" w:type="dxa"/>
          </w:tcPr>
          <w:p w14:paraId="0414B389" w14:textId="2B28F2F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 xml:space="preserve">Rongiga </w:t>
            </w:r>
          </w:p>
        </w:tc>
        <w:tc>
          <w:tcPr>
            <w:tcW w:w="1067" w:type="dxa"/>
          </w:tcPr>
          <w:p w14:paraId="29383FD9" w14:textId="49AD1D6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6DF640B2" w14:textId="114ED36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1B1CD6D7" w14:textId="181143C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C6AB86B" w14:textId="6962F57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3DBDF1A" w14:textId="77777777" w:rsidTr="00595371">
        <w:trPr>
          <w:trHeight w:val="290"/>
        </w:trPr>
        <w:tc>
          <w:tcPr>
            <w:tcW w:w="562" w:type="dxa"/>
          </w:tcPr>
          <w:p w14:paraId="3E679A37" w14:textId="5CFCCF1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15</w:t>
            </w:r>
          </w:p>
        </w:tc>
        <w:tc>
          <w:tcPr>
            <w:tcW w:w="4678" w:type="dxa"/>
          </w:tcPr>
          <w:p w14:paraId="2793FBA9" w14:textId="69A22A8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Taksoga või sõidujagamisteenusega</w:t>
            </w:r>
          </w:p>
        </w:tc>
        <w:tc>
          <w:tcPr>
            <w:tcW w:w="1067" w:type="dxa"/>
          </w:tcPr>
          <w:p w14:paraId="732A4767" w14:textId="146F1EC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38021F6C" w14:textId="05FCCEF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447C4661" w14:textId="4E9D0B0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6EA4D067" w14:textId="79BC42C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0263027" w14:textId="77777777" w:rsidTr="007F4B6F">
        <w:trPr>
          <w:trHeight w:val="290"/>
        </w:trPr>
        <w:tc>
          <w:tcPr>
            <w:tcW w:w="562" w:type="dxa"/>
          </w:tcPr>
          <w:p w14:paraId="3B9249D5" w14:textId="28686987" w:rsidR="00E55CD2" w:rsidRPr="00212882" w:rsidRDefault="00E55CD2" w:rsidP="00E55CD2">
            <w:pPr>
              <w:pStyle w:val="NoSpacing"/>
            </w:pPr>
            <w:r w:rsidRPr="00212882">
              <w:t>17</w:t>
            </w:r>
          </w:p>
        </w:tc>
        <w:tc>
          <w:tcPr>
            <w:tcW w:w="4678" w:type="dxa"/>
            <w:vAlign w:val="center"/>
          </w:tcPr>
          <w:p w14:paraId="7627354F" w14:textId="2240277A" w:rsidR="00E55CD2" w:rsidRPr="00212882" w:rsidRDefault="00E55CD2" w:rsidP="00E55CD2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Eesti-sisese parvlaevaga (praamiga) või  liinilennukiga</w:t>
            </w:r>
          </w:p>
        </w:tc>
        <w:tc>
          <w:tcPr>
            <w:tcW w:w="1067" w:type="dxa"/>
          </w:tcPr>
          <w:p w14:paraId="59351C19" w14:textId="617925D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6583C36C" w14:textId="7FAD1F8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0AECE5FF" w14:textId="2F9EDB3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D40205C" w14:textId="7C4C220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E55CD2" w:rsidRPr="00212882" w14:paraId="4836CC57" w14:textId="77777777" w:rsidTr="007F4B6F">
        <w:trPr>
          <w:trHeight w:val="290"/>
        </w:trPr>
        <w:tc>
          <w:tcPr>
            <w:tcW w:w="562" w:type="dxa"/>
          </w:tcPr>
          <w:p w14:paraId="4065BF0A" w14:textId="716D0AE0" w:rsidR="00E55CD2" w:rsidRPr="00212882" w:rsidRDefault="00DD2554" w:rsidP="00E55CD2">
            <w:pPr>
              <w:pStyle w:val="NoSpacing"/>
            </w:pPr>
            <w:r w:rsidRPr="00212882">
              <w:t>98</w:t>
            </w:r>
          </w:p>
        </w:tc>
        <w:tc>
          <w:tcPr>
            <w:tcW w:w="4678" w:type="dxa"/>
            <w:vAlign w:val="center"/>
          </w:tcPr>
          <w:p w14:paraId="1A5ECC22" w14:textId="69768D74" w:rsidR="00E55CD2" w:rsidRPr="00212882" w:rsidRDefault="00E55CD2" w:rsidP="00E55CD2">
            <w:pPr>
              <w:pStyle w:val="NoSpacing"/>
            </w:pPr>
            <w:r w:rsidRPr="00212882">
              <w:rPr>
                <w:rStyle w:val="normaltextrun"/>
                <w:rFonts w:ascii="Helvetica" w:hAnsi="Helvetica" w:cs="Helvetica"/>
                <w:szCs w:val="22"/>
              </w:rPr>
              <w:t>Muu transpordiga</w:t>
            </w:r>
          </w:p>
        </w:tc>
        <w:tc>
          <w:tcPr>
            <w:tcW w:w="1067" w:type="dxa"/>
          </w:tcPr>
          <w:p w14:paraId="41CA049A" w14:textId="4DD278A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7E1F5006" w14:textId="1E6AC1AF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124DEC58" w14:textId="0095207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5270B0AD" w14:textId="740ADFB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0A4A9251" w14:textId="237DD842" w:rsidR="0B0EC8A7" w:rsidRPr="00212882" w:rsidRDefault="0B0EC8A7" w:rsidP="1C1C7AFA">
      <w:pPr>
        <w:rPr>
          <w:rFonts w:ascii="Helvetica" w:eastAsia="Helvetica" w:hAnsi="Helvetica" w:cs="Helvetica"/>
          <w:sz w:val="22"/>
          <w:szCs w:val="22"/>
        </w:rPr>
      </w:pPr>
    </w:p>
    <w:p w14:paraId="08DB8025" w14:textId="58BDAF97" w:rsidR="00FF7DF1" w:rsidRPr="00212882" w:rsidRDefault="00FF7DF1" w:rsidP="004D2994">
      <w:bookmarkStart w:id="5" w:name="_Ref205194185"/>
    </w:p>
    <w:p w14:paraId="3A2C3913" w14:textId="7B2B0DEA" w:rsidR="510A1718" w:rsidRPr="00212882" w:rsidRDefault="510A1718" w:rsidP="1C1C7AFA">
      <w:pPr>
        <w:shd w:val="clear" w:color="auto" w:fill="FFFFFF" w:themeFill="background1"/>
        <w:rPr>
          <w:rFonts w:ascii="Segoe UI" w:eastAsia="Segoe UI" w:hAnsi="Segoe UI" w:cs="Segoe UI"/>
          <w:sz w:val="18"/>
          <w:szCs w:val="18"/>
        </w:rPr>
      </w:pPr>
      <w:r w:rsidRPr="00212882">
        <w:br w:type="page"/>
      </w:r>
    </w:p>
    <w:p w14:paraId="2BD023D0" w14:textId="29425E43" w:rsidR="008F0373" w:rsidRPr="00212882" w:rsidRDefault="008F0373" w:rsidP="00212882">
      <w:pPr>
        <w:pStyle w:val="Heading2"/>
      </w:pPr>
      <w:r w:rsidRPr="00212882">
        <w:t>Sõidukite olemasolu</w:t>
      </w:r>
      <w:bookmarkEnd w:id="5"/>
    </w:p>
    <w:p w14:paraId="6AFAA83E" w14:textId="77777777" w:rsidR="008F0373" w:rsidRPr="00212882" w:rsidRDefault="008F0373" w:rsidP="008F0373">
      <w:pPr>
        <w:pStyle w:val="NoSpacing"/>
        <w:rPr>
          <w:rFonts w:ascii="Arial" w:hAnsi="Arial" w:cs="Arial"/>
          <w:b/>
          <w:szCs w:val="22"/>
        </w:rPr>
      </w:pPr>
    </w:p>
    <w:p w14:paraId="2D154FE1" w14:textId="12646AFE" w:rsidR="008F0373" w:rsidRPr="00212882" w:rsidRDefault="2B210B05" w:rsidP="008F037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A3 (KL11) </w:t>
      </w:r>
      <w:r w:rsidR="008F0373" w:rsidRPr="00212882">
        <w:tab/>
      </w:r>
      <w:r w:rsidRPr="00212882">
        <w:rPr>
          <w:rFonts w:ascii="Arial" w:hAnsi="Arial" w:cs="Arial"/>
          <w:b/>
          <w:bCs/>
          <w:szCs w:val="22"/>
        </w:rPr>
        <w:t>Mitu järgmist sõidu</w:t>
      </w:r>
      <w:r w:rsidR="4EBB1511" w:rsidRPr="00212882">
        <w:rPr>
          <w:rFonts w:ascii="Arial" w:hAnsi="Arial" w:cs="Arial"/>
          <w:b/>
          <w:bCs/>
          <w:szCs w:val="22"/>
        </w:rPr>
        <w:t>vahendi</w:t>
      </w:r>
      <w:r w:rsidRPr="00212882">
        <w:rPr>
          <w:rFonts w:ascii="Arial" w:hAnsi="Arial" w:cs="Arial"/>
          <w:b/>
          <w:bCs/>
          <w:szCs w:val="22"/>
        </w:rPr>
        <w:t xml:space="preserve">t on Teil </w:t>
      </w:r>
      <w:r w:rsidR="4EBB1511" w:rsidRPr="00212882">
        <w:rPr>
          <w:rFonts w:ascii="Arial" w:hAnsi="Arial" w:cs="Arial"/>
          <w:b/>
          <w:bCs/>
          <w:szCs w:val="22"/>
        </w:rPr>
        <w:t xml:space="preserve">ja </w:t>
      </w:r>
      <w:r w:rsidR="6172727A" w:rsidRPr="00212882">
        <w:rPr>
          <w:rFonts w:ascii="Arial" w:hAnsi="Arial" w:cs="Arial"/>
          <w:b/>
          <w:bCs/>
          <w:szCs w:val="22"/>
        </w:rPr>
        <w:t>Teie</w:t>
      </w:r>
      <w:r w:rsidR="466AE814" w:rsidRPr="00212882">
        <w:rPr>
          <w:rFonts w:ascii="Arial" w:hAnsi="Arial" w:cs="Arial"/>
          <w:b/>
          <w:bCs/>
          <w:szCs w:val="22"/>
        </w:rPr>
        <w:t xml:space="preserve"> leibkonnal </w:t>
      </w:r>
      <w:r w:rsidR="6172727A" w:rsidRPr="00212882">
        <w:rPr>
          <w:rFonts w:ascii="Arial" w:hAnsi="Arial" w:cs="Arial"/>
          <w:b/>
          <w:bCs/>
          <w:szCs w:val="22"/>
        </w:rPr>
        <w:t>kasutada</w:t>
      </w:r>
      <w:r w:rsidRPr="00212882">
        <w:rPr>
          <w:rFonts w:ascii="Arial" w:hAnsi="Arial" w:cs="Arial"/>
          <w:b/>
          <w:bCs/>
          <w:szCs w:val="22"/>
        </w:rPr>
        <w:t>?</w:t>
      </w:r>
    </w:p>
    <w:p w14:paraId="249703AD" w14:textId="5861310B" w:rsidR="009D02C8" w:rsidRPr="00212882" w:rsidRDefault="009D02C8" w:rsidP="009D02C8">
      <w:pPr>
        <w:pStyle w:val="NoSpacing"/>
        <w:ind w:left="720" w:firstLine="72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Kui ei ole, siis märkida 0</w:t>
      </w:r>
    </w:p>
    <w:p w14:paraId="48CFDED0" w14:textId="77777777" w:rsidR="004464D0" w:rsidRPr="00212882" w:rsidRDefault="004464D0" w:rsidP="008F0373">
      <w:pPr>
        <w:pStyle w:val="NoSpacing"/>
        <w:rPr>
          <w:rFonts w:ascii="Arial" w:hAnsi="Arial" w:cs="Arial"/>
          <w:b/>
          <w:bCs/>
          <w:szCs w:val="22"/>
        </w:rPr>
      </w:pPr>
    </w:p>
    <w:p w14:paraId="5D59A1F0" w14:textId="0B420834" w:rsidR="004464D0" w:rsidRPr="00212882" w:rsidRDefault="044A39AC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KUI A3</w:t>
      </w:r>
      <w:r w:rsidR="5D2B31DA" w:rsidRPr="00212882">
        <w:rPr>
          <w:rFonts w:ascii="Arial" w:hAnsi="Arial" w:cs="Arial"/>
          <w:i/>
          <w:iCs/>
          <w:szCs w:val="22"/>
        </w:rPr>
        <w:t xml:space="preserve"> </w:t>
      </w:r>
      <w:r w:rsidR="0025519E" w:rsidRPr="00212882">
        <w:rPr>
          <w:rFonts w:ascii="Arial" w:hAnsi="Arial" w:cs="Arial"/>
          <w:i/>
          <w:iCs/>
          <w:szCs w:val="22"/>
        </w:rPr>
        <w:t>&gt; 0 (vastav sõiduvahend on olemas), kontroll, et A3_I ja A3_A klapiks A3 kokku-ga</w:t>
      </w:r>
    </w:p>
    <w:p w14:paraId="74D015FD" w14:textId="025E2AE7" w:rsidR="008952E3" w:rsidRPr="00212882" w:rsidRDefault="241AC15E" w:rsidP="008F037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A3</w:t>
      </w:r>
      <w:r w:rsidR="53A2BD5D" w:rsidRPr="00212882">
        <w:rPr>
          <w:rFonts w:ascii="Arial" w:hAnsi="Arial" w:cs="Arial"/>
          <w:b/>
          <w:bCs/>
          <w:szCs w:val="22"/>
        </w:rPr>
        <w:t>_</w:t>
      </w:r>
      <w:r w:rsidR="201CA823" w:rsidRPr="00212882">
        <w:rPr>
          <w:rFonts w:ascii="Arial" w:hAnsi="Arial" w:cs="Arial"/>
          <w:b/>
          <w:bCs/>
          <w:szCs w:val="22"/>
        </w:rPr>
        <w:t>I</w:t>
      </w:r>
      <w:r w:rsidR="002D0571" w:rsidRPr="00212882">
        <w:rPr>
          <w:rFonts w:ascii="Arial" w:hAnsi="Arial" w:cs="Arial"/>
          <w:b/>
          <w:bCs/>
          <w:szCs w:val="22"/>
        </w:rPr>
        <w:t xml:space="preserve"> </w:t>
      </w:r>
      <w:r w:rsidR="002D0571" w:rsidRPr="00212882">
        <w:rPr>
          <w:rFonts w:ascii="Arial" w:hAnsi="Arial" w:cs="Arial"/>
          <w:szCs w:val="22"/>
        </w:rPr>
        <w:t>&amp;</w:t>
      </w:r>
      <w:r w:rsidR="002D0571" w:rsidRPr="00212882">
        <w:rPr>
          <w:rFonts w:ascii="Arial" w:hAnsi="Arial" w:cs="Arial"/>
          <w:b/>
          <w:bCs/>
          <w:szCs w:val="22"/>
        </w:rPr>
        <w:t xml:space="preserve"> A3_</w:t>
      </w:r>
      <w:r w:rsidR="201CA823" w:rsidRPr="00212882">
        <w:rPr>
          <w:rFonts w:ascii="Arial" w:hAnsi="Arial" w:cs="Arial"/>
          <w:b/>
          <w:bCs/>
          <w:szCs w:val="22"/>
        </w:rPr>
        <w:t>A</w:t>
      </w:r>
      <w:r w:rsidR="008952E3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Mitu </w:t>
      </w:r>
      <w:r w:rsidR="0064A1D3" w:rsidRPr="00212882">
        <w:rPr>
          <w:rFonts w:ascii="Arial" w:hAnsi="Arial" w:cs="Arial"/>
          <w:szCs w:val="22"/>
        </w:rPr>
        <w:t xml:space="preserve">/sõiduvahendit/ </w:t>
      </w:r>
      <w:r w:rsidRPr="00212882">
        <w:rPr>
          <w:rFonts w:ascii="Arial" w:hAnsi="Arial" w:cs="Arial"/>
          <w:b/>
          <w:bCs/>
          <w:szCs w:val="22"/>
        </w:rPr>
        <w:t xml:space="preserve">on isiklikus ja </w:t>
      </w:r>
      <w:r w:rsidR="044A39AC" w:rsidRPr="00212882">
        <w:rPr>
          <w:rFonts w:ascii="Arial" w:hAnsi="Arial" w:cs="Arial"/>
          <w:b/>
          <w:bCs/>
          <w:szCs w:val="22"/>
        </w:rPr>
        <w:t xml:space="preserve">mitu </w:t>
      </w:r>
      <w:r w:rsidRPr="00212882">
        <w:rPr>
          <w:rFonts w:ascii="Arial" w:hAnsi="Arial" w:cs="Arial"/>
          <w:b/>
          <w:bCs/>
          <w:szCs w:val="22"/>
        </w:rPr>
        <w:t>ametialase</w:t>
      </w:r>
      <w:r w:rsidR="7CE52CB7" w:rsidRPr="00212882">
        <w:rPr>
          <w:rFonts w:ascii="Arial" w:hAnsi="Arial" w:cs="Arial"/>
          <w:b/>
          <w:bCs/>
          <w:szCs w:val="22"/>
        </w:rPr>
        <w:t xml:space="preserve">s </w:t>
      </w:r>
      <w:r w:rsidRPr="00212882">
        <w:rPr>
          <w:rFonts w:ascii="Arial" w:hAnsi="Arial" w:cs="Arial"/>
          <w:b/>
          <w:bCs/>
          <w:szCs w:val="22"/>
        </w:rPr>
        <w:t>kasut</w:t>
      </w:r>
      <w:r w:rsidR="7CE52CB7" w:rsidRPr="00212882">
        <w:rPr>
          <w:rFonts w:ascii="Arial" w:hAnsi="Arial" w:cs="Arial"/>
          <w:b/>
          <w:bCs/>
          <w:szCs w:val="22"/>
        </w:rPr>
        <w:t>uses</w:t>
      </w:r>
      <w:r w:rsidRPr="00212882">
        <w:rPr>
          <w:rFonts w:ascii="Arial" w:hAnsi="Arial" w:cs="Arial"/>
          <w:b/>
          <w:bCs/>
          <w:szCs w:val="22"/>
        </w:rPr>
        <w:t>?</w:t>
      </w:r>
    </w:p>
    <w:p w14:paraId="25A6403C" w14:textId="7C8A39E4" w:rsidR="008F0373" w:rsidRPr="00212882" w:rsidRDefault="008F0373" w:rsidP="546EEE59">
      <w:pPr>
        <w:pStyle w:val="NoSpacing"/>
        <w:rPr>
          <w:rFonts w:ascii="Arial" w:hAnsi="Arial" w:cs="Arial"/>
          <w:i/>
          <w:iCs/>
          <w:szCs w:val="22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62"/>
        <w:gridCol w:w="3667"/>
        <w:gridCol w:w="1611"/>
        <w:gridCol w:w="1611"/>
        <w:gridCol w:w="1611"/>
      </w:tblGrid>
      <w:tr w:rsidR="00212882" w:rsidRPr="00212882" w14:paraId="0A596357" w14:textId="77777777" w:rsidTr="00AA76BA">
        <w:tc>
          <w:tcPr>
            <w:tcW w:w="562" w:type="dxa"/>
          </w:tcPr>
          <w:p w14:paraId="75FAFAEF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667" w:type="dxa"/>
          </w:tcPr>
          <w:p w14:paraId="3879AB6B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D02932C" w14:textId="04F10698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A3</w:t>
            </w:r>
          </w:p>
        </w:tc>
        <w:tc>
          <w:tcPr>
            <w:tcW w:w="1611" w:type="dxa"/>
          </w:tcPr>
          <w:p w14:paraId="2EB206CE" w14:textId="185CE43C" w:rsidR="008952E3" w:rsidRPr="00212882" w:rsidRDefault="00EA5BCB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A3_I</w:t>
            </w:r>
          </w:p>
        </w:tc>
        <w:tc>
          <w:tcPr>
            <w:tcW w:w="1611" w:type="dxa"/>
          </w:tcPr>
          <w:p w14:paraId="7EBBEBFE" w14:textId="162E9A9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A3_A</w:t>
            </w:r>
          </w:p>
        </w:tc>
      </w:tr>
      <w:tr w:rsidR="00212882" w:rsidRPr="00212882" w14:paraId="14DC417A" w14:textId="77777777" w:rsidTr="00AA76BA">
        <w:tc>
          <w:tcPr>
            <w:tcW w:w="562" w:type="dxa"/>
          </w:tcPr>
          <w:p w14:paraId="2244C205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667" w:type="dxa"/>
          </w:tcPr>
          <w:p w14:paraId="42D4033F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ab/>
            </w:r>
          </w:p>
        </w:tc>
        <w:tc>
          <w:tcPr>
            <w:tcW w:w="1611" w:type="dxa"/>
          </w:tcPr>
          <w:p w14:paraId="4D8F13D5" w14:textId="72FD0EF7" w:rsidR="008952E3" w:rsidRPr="00212882" w:rsidRDefault="008952E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KOKKU</w:t>
            </w:r>
          </w:p>
        </w:tc>
        <w:tc>
          <w:tcPr>
            <w:tcW w:w="1611" w:type="dxa"/>
          </w:tcPr>
          <w:p w14:paraId="5A8D6206" w14:textId="26D4D228" w:rsidR="008952E3" w:rsidRPr="00212882" w:rsidRDefault="008952E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Isiklikus kasutuses</w:t>
            </w:r>
          </w:p>
        </w:tc>
        <w:tc>
          <w:tcPr>
            <w:tcW w:w="1611" w:type="dxa"/>
          </w:tcPr>
          <w:p w14:paraId="7CF66DB9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Ametialases kasutuses</w:t>
            </w:r>
          </w:p>
        </w:tc>
      </w:tr>
      <w:tr w:rsidR="00212882" w:rsidRPr="00212882" w14:paraId="429122BA" w14:textId="77777777" w:rsidTr="00AA76BA">
        <w:trPr>
          <w:trHeight w:val="300"/>
        </w:trPr>
        <w:tc>
          <w:tcPr>
            <w:tcW w:w="562" w:type="dxa"/>
          </w:tcPr>
          <w:p w14:paraId="60C8B51E" w14:textId="77777777" w:rsidR="008952E3" w:rsidRPr="00212882" w:rsidRDefault="3ECCAF5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67" w:type="dxa"/>
          </w:tcPr>
          <w:p w14:paraId="0ED92AE6" w14:textId="4E477C0A" w:rsidR="008952E3" w:rsidRPr="00212882" w:rsidRDefault="00C41E46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Elektrijalgratas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ja</w:t>
            </w:r>
            <w:r w:rsidRPr="00212882">
              <w:rPr>
                <w:rFonts w:ascii="Arial" w:hAnsi="Arial" w:cs="Arial"/>
                <w:szCs w:val="22"/>
              </w:rPr>
              <w:t xml:space="preserve"> pisimopeed</w:t>
            </w:r>
          </w:p>
        </w:tc>
        <w:tc>
          <w:tcPr>
            <w:tcW w:w="1611" w:type="dxa"/>
          </w:tcPr>
          <w:p w14:paraId="561B6DAD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C4F7BB8" w14:textId="04F8C14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504A043B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31C7BF31" w14:textId="77777777" w:rsidTr="00AA76BA">
        <w:trPr>
          <w:trHeight w:val="300"/>
        </w:trPr>
        <w:tc>
          <w:tcPr>
            <w:tcW w:w="562" w:type="dxa"/>
          </w:tcPr>
          <w:p w14:paraId="2539075A" w14:textId="2CC980D9" w:rsidR="4564B153" w:rsidRPr="00212882" w:rsidRDefault="5AB592F7" w:rsidP="004D2994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67" w:type="dxa"/>
          </w:tcPr>
          <w:p w14:paraId="308EBC46" w14:textId="7EFBF842" w:rsidR="6B32D801" w:rsidRPr="00212882" w:rsidRDefault="7675A2A6" w:rsidP="4564B15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Jalgratas</w:t>
            </w:r>
          </w:p>
        </w:tc>
        <w:tc>
          <w:tcPr>
            <w:tcW w:w="1611" w:type="dxa"/>
          </w:tcPr>
          <w:p w14:paraId="60223B7D" w14:textId="7DBC3A72" w:rsidR="4564B153" w:rsidRPr="00212882" w:rsidRDefault="4564B153" w:rsidP="004D2994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211D5CF9" w14:textId="332ECD66" w:rsidR="4564B153" w:rsidRPr="00212882" w:rsidRDefault="4564B153" w:rsidP="004D2994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27476368" w14:textId="78BBB6F0" w:rsidR="4564B153" w:rsidRPr="00212882" w:rsidRDefault="4564B153" w:rsidP="004D2994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15BA92A2" w14:textId="77777777" w:rsidTr="00AA76BA">
        <w:trPr>
          <w:trHeight w:val="360"/>
        </w:trPr>
        <w:tc>
          <w:tcPr>
            <w:tcW w:w="562" w:type="dxa"/>
          </w:tcPr>
          <w:p w14:paraId="117C58E7" w14:textId="35523A3C" w:rsidR="4564B153" w:rsidRPr="00212882" w:rsidRDefault="1E8D55F9" w:rsidP="004D2994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67" w:type="dxa"/>
          </w:tcPr>
          <w:p w14:paraId="3CADA71A" w14:textId="48C1483F" w:rsidR="6B32D801" w:rsidRPr="00212882" w:rsidRDefault="0487158E" w:rsidP="1C1C7AFA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Elektritõukeratas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ja muu</w:t>
            </w:r>
            <w:r w:rsidR="06B0260F" w:rsidRPr="00212882">
              <w:rPr>
                <w:rFonts w:ascii="Arial" w:hAnsi="Arial" w:cs="Arial"/>
                <w:szCs w:val="22"/>
              </w:rPr>
              <w:t xml:space="preserve"> </w:t>
            </w:r>
            <w:r w:rsidR="00D35A66" w:rsidRPr="00212882">
              <w:rPr>
                <w:rFonts w:ascii="Arial" w:hAnsi="Arial" w:cs="Arial"/>
                <w:szCs w:val="22"/>
              </w:rPr>
              <w:t>elektrili</w:t>
            </w:r>
            <w:r w:rsidR="00AA76BA" w:rsidRPr="00212882">
              <w:rPr>
                <w:rFonts w:ascii="Arial" w:hAnsi="Arial" w:cs="Arial"/>
                <w:szCs w:val="22"/>
              </w:rPr>
              <w:t xml:space="preserve">ne </w:t>
            </w:r>
            <w:r w:rsidR="06B0260F" w:rsidRPr="00212882">
              <w:rPr>
                <w:rFonts w:ascii="Arial" w:hAnsi="Arial" w:cs="Arial"/>
                <w:szCs w:val="22"/>
              </w:rPr>
              <w:t>kergliikur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(nt taskaaluliikur)</w:t>
            </w:r>
          </w:p>
        </w:tc>
        <w:tc>
          <w:tcPr>
            <w:tcW w:w="1611" w:type="dxa"/>
          </w:tcPr>
          <w:p w14:paraId="79A16C4B" w14:textId="596494E4" w:rsidR="4564B153" w:rsidRPr="00212882" w:rsidRDefault="4564B153" w:rsidP="00AA76BA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6AEFCFF3" w14:textId="7748AFAF" w:rsidR="4564B153" w:rsidRPr="00212882" w:rsidRDefault="4564B153" w:rsidP="00AA76BA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49E37E28" w14:textId="13E217E1" w:rsidR="4564B153" w:rsidRPr="00212882" w:rsidRDefault="4564B153" w:rsidP="00AA76BA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674E1448" w14:textId="77777777" w:rsidTr="00AA76BA">
        <w:trPr>
          <w:trHeight w:val="300"/>
        </w:trPr>
        <w:tc>
          <w:tcPr>
            <w:tcW w:w="562" w:type="dxa"/>
          </w:tcPr>
          <w:p w14:paraId="66E506D4" w14:textId="0289AFF9" w:rsidR="008952E3" w:rsidRPr="00212882" w:rsidRDefault="00AA76BA" w:rsidP="008B15C5">
            <w:pPr>
              <w:pStyle w:val="NoSpacing"/>
            </w:pPr>
            <w:r w:rsidRPr="00212882">
              <w:t>4</w:t>
            </w:r>
          </w:p>
        </w:tc>
        <w:tc>
          <w:tcPr>
            <w:tcW w:w="3667" w:type="dxa"/>
          </w:tcPr>
          <w:p w14:paraId="7B43DEC2" w14:textId="6B140443" w:rsidR="008952E3" w:rsidRPr="00212882" w:rsidRDefault="00AA76BA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M</w:t>
            </w:r>
            <w:r w:rsidR="241AC15E" w:rsidRPr="00212882">
              <w:rPr>
                <w:rFonts w:ascii="Arial" w:hAnsi="Arial" w:cs="Arial"/>
                <w:szCs w:val="22"/>
              </w:rPr>
              <w:t>ootorrata</w:t>
            </w:r>
            <w:r w:rsidRPr="00212882">
              <w:rPr>
                <w:rFonts w:ascii="Arial" w:hAnsi="Arial" w:cs="Arial"/>
                <w:szCs w:val="22"/>
              </w:rPr>
              <w:t>s ja mopeed</w:t>
            </w:r>
          </w:p>
        </w:tc>
        <w:tc>
          <w:tcPr>
            <w:tcW w:w="1611" w:type="dxa"/>
          </w:tcPr>
          <w:p w14:paraId="545ED56E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75C5C052" w14:textId="662FD72D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E6FEFC4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67DFEEE5" w14:textId="77777777" w:rsidTr="00AA76BA">
        <w:trPr>
          <w:trHeight w:val="300"/>
        </w:trPr>
        <w:tc>
          <w:tcPr>
            <w:tcW w:w="562" w:type="dxa"/>
          </w:tcPr>
          <w:p w14:paraId="396D0571" w14:textId="576342B8" w:rsidR="008952E3" w:rsidRPr="00212882" w:rsidRDefault="00AA76BA" w:rsidP="008B15C5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67" w:type="dxa"/>
          </w:tcPr>
          <w:p w14:paraId="2676A07C" w14:textId="1433D76B" w:rsidR="008952E3" w:rsidRPr="00212882" w:rsidRDefault="241AC15E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Sõiduauto</w:t>
            </w:r>
          </w:p>
        </w:tc>
        <w:tc>
          <w:tcPr>
            <w:tcW w:w="1611" w:type="dxa"/>
          </w:tcPr>
          <w:p w14:paraId="7AFCB597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2FF7861F" w14:textId="552EAF02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45E11B45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2CAFCAE5" w14:textId="77777777" w:rsidTr="00AA76BA">
        <w:tc>
          <w:tcPr>
            <w:tcW w:w="562" w:type="dxa"/>
          </w:tcPr>
          <w:p w14:paraId="14DCB650" w14:textId="0964F16B" w:rsidR="008952E3" w:rsidRPr="00212882" w:rsidRDefault="00AA76BA" w:rsidP="008B15C5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67" w:type="dxa"/>
          </w:tcPr>
          <w:p w14:paraId="724ADCD9" w14:textId="19A179AB" w:rsidR="008952E3" w:rsidRPr="00212882" w:rsidRDefault="241AC15E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Kaubik</w:t>
            </w:r>
            <w:r w:rsidR="7D166F28" w:rsidRPr="00212882">
              <w:rPr>
                <w:rFonts w:ascii="Arial" w:hAnsi="Arial" w:cs="Arial"/>
                <w:szCs w:val="22"/>
              </w:rPr>
              <w:t>u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(sh </w:t>
            </w:r>
            <w:r w:rsidRPr="00212882">
              <w:rPr>
                <w:rFonts w:ascii="Arial" w:hAnsi="Arial" w:cs="Arial"/>
                <w:szCs w:val="22"/>
              </w:rPr>
              <w:t>veoauto</w:t>
            </w:r>
            <w:r w:rsidR="00AA76BA" w:rsidRPr="00212882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1611" w:type="dxa"/>
          </w:tcPr>
          <w:p w14:paraId="6EDD6097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D075D1B" w14:textId="4BCF6834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5E8B9A6A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</w:tbl>
    <w:p w14:paraId="7B5AFA43" w14:textId="77777777" w:rsidR="008F0373" w:rsidRPr="00212882" w:rsidRDefault="008F0373" w:rsidP="008F0373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ab/>
      </w:r>
    </w:p>
    <w:p w14:paraId="6C3FDC17" w14:textId="279EFAA5" w:rsidR="008F0373" w:rsidRPr="00212882" w:rsidRDefault="419F99EE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</w:t>
      </w:r>
      <w:r w:rsidR="62F8E6F1" w:rsidRPr="00212882">
        <w:rPr>
          <w:rFonts w:ascii="Arial" w:hAnsi="Arial" w:cs="Arial"/>
          <w:i/>
          <w:iCs/>
          <w:szCs w:val="22"/>
        </w:rPr>
        <w:t xml:space="preserve">= </w:t>
      </w:r>
      <w:r w:rsidRPr="00212882">
        <w:rPr>
          <w:rFonts w:ascii="Arial" w:hAnsi="Arial" w:cs="Arial"/>
          <w:i/>
          <w:iCs/>
          <w:szCs w:val="22"/>
        </w:rPr>
        <w:t>15-aastased või vanemad</w:t>
      </w:r>
    </w:p>
    <w:p w14:paraId="68EB5304" w14:textId="6B1D1B2D" w:rsidR="008F0373" w:rsidRPr="00212882" w:rsidRDefault="419F99EE" w:rsidP="00212882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A4 (K5) </w:t>
      </w:r>
      <w:r w:rsidR="008F0373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Kas Teil on kehtiv </w:t>
      </w:r>
      <w:r w:rsidR="4D822F8B" w:rsidRPr="00212882">
        <w:rPr>
          <w:rFonts w:ascii="Arial" w:hAnsi="Arial" w:cs="Arial"/>
          <w:b/>
          <w:bCs/>
          <w:szCs w:val="22"/>
        </w:rPr>
        <w:t>mootor</w:t>
      </w:r>
      <w:r w:rsidRPr="00212882">
        <w:rPr>
          <w:rFonts w:ascii="Arial" w:hAnsi="Arial" w:cs="Arial"/>
          <w:b/>
          <w:bCs/>
          <w:szCs w:val="22"/>
        </w:rPr>
        <w:t>sõiduki juh</w:t>
      </w:r>
      <w:r w:rsidR="67C567A0" w:rsidRPr="00212882">
        <w:rPr>
          <w:rFonts w:ascii="Arial" w:hAnsi="Arial" w:cs="Arial"/>
          <w:b/>
          <w:bCs/>
          <w:szCs w:val="22"/>
        </w:rPr>
        <w:t>timisõigus</w:t>
      </w:r>
      <w:r w:rsidR="00555B9E" w:rsidRPr="00212882">
        <w:rPr>
          <w:rFonts w:ascii="Arial" w:hAnsi="Arial" w:cs="Arial"/>
          <w:b/>
          <w:bCs/>
          <w:szCs w:val="22"/>
        </w:rPr>
        <w:t>t tõendav dokument ehk juhiluba</w:t>
      </w:r>
      <w:r w:rsidR="704C8D58" w:rsidRPr="00212882">
        <w:rPr>
          <w:rFonts w:ascii="Arial" w:hAnsi="Arial" w:cs="Arial"/>
          <w:b/>
          <w:bCs/>
          <w:szCs w:val="22"/>
        </w:rPr>
        <w:t>?</w:t>
      </w:r>
      <w:r w:rsidRPr="00212882">
        <w:rPr>
          <w:rFonts w:ascii="Arial" w:hAnsi="Arial" w:cs="Arial"/>
          <w:b/>
          <w:bCs/>
          <w:szCs w:val="22"/>
        </w:rPr>
        <w:t xml:space="preserve"> </w:t>
      </w:r>
    </w:p>
    <w:p w14:paraId="26DCB99D" w14:textId="77777777" w:rsidR="008F0373" w:rsidRPr="00212882" w:rsidRDefault="008F0373" w:rsidP="00616BEE">
      <w:pPr>
        <w:pStyle w:val="NoSpacing"/>
        <w:numPr>
          <w:ilvl w:val="0"/>
          <w:numId w:val="1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</w:t>
      </w:r>
    </w:p>
    <w:p w14:paraId="7CC98ADB" w14:textId="77777777" w:rsidR="008F0373" w:rsidRPr="00212882" w:rsidRDefault="008F0373" w:rsidP="00616BEE">
      <w:pPr>
        <w:pStyle w:val="NoSpacing"/>
        <w:numPr>
          <w:ilvl w:val="0"/>
          <w:numId w:val="1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</w:p>
    <w:p w14:paraId="6DF41B5A" w14:textId="77777777" w:rsidR="008F0373" w:rsidRPr="00212882" w:rsidRDefault="008F0373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079072AF" w14:textId="53786AF0" w:rsidR="008F0373" w:rsidRPr="00212882" w:rsidRDefault="008F0373" w:rsidP="00212882">
      <w:pPr>
        <w:pStyle w:val="Heading2"/>
      </w:pPr>
      <w:bookmarkStart w:id="6" w:name="_Ref205194190"/>
      <w:r w:rsidRPr="00212882">
        <w:t>Peamine liikumisviis</w:t>
      </w:r>
      <w:bookmarkEnd w:id="6"/>
    </w:p>
    <w:p w14:paraId="0DBB2E49" w14:textId="77777777" w:rsidR="008F0373" w:rsidRPr="00212882" w:rsidRDefault="008F0373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5A4C57D9" w14:textId="208A4B33" w:rsidR="002C63F4" w:rsidRPr="00212882" w:rsidRDefault="045ED268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</w:t>
      </w:r>
      <w:r w:rsidR="2B210B05" w:rsidRPr="00212882">
        <w:rPr>
          <w:rFonts w:ascii="Arial" w:hAnsi="Arial" w:cs="Arial"/>
          <w:b/>
          <w:bCs/>
          <w:szCs w:val="22"/>
        </w:rPr>
        <w:t>5</w:t>
      </w:r>
      <w:r w:rsidR="7D62367C" w:rsidRPr="00212882">
        <w:rPr>
          <w:rFonts w:ascii="Arial" w:hAnsi="Arial" w:cs="Arial"/>
          <w:b/>
          <w:bCs/>
          <w:szCs w:val="22"/>
        </w:rPr>
        <w:t xml:space="preserve"> </w:t>
      </w:r>
      <w:r w:rsidRPr="00212882">
        <w:rPr>
          <w:rFonts w:ascii="Arial" w:hAnsi="Arial" w:cs="Arial"/>
          <w:b/>
          <w:bCs/>
          <w:szCs w:val="22"/>
        </w:rPr>
        <w:t xml:space="preserve">(K8) </w:t>
      </w:r>
      <w:r w:rsidR="00476C48" w:rsidRPr="00212882">
        <w:tab/>
      </w:r>
      <w:r w:rsidR="238FA7DD" w:rsidRPr="00212882">
        <w:rPr>
          <w:rFonts w:ascii="Arial" w:hAnsi="Arial" w:cs="Arial"/>
          <w:b/>
          <w:bCs/>
          <w:szCs w:val="22"/>
        </w:rPr>
        <w:t xml:space="preserve">Milline on Teie peamine liikumisviis peamisesse sihtkohta (nt tööle, kooli vmt) liikumisel? </w:t>
      </w:r>
    </w:p>
    <w:p w14:paraId="0BA36219" w14:textId="77777777" w:rsidR="00A825DE" w:rsidRPr="00212882" w:rsidRDefault="00A825DE" w:rsidP="00B27EEC">
      <w:pPr>
        <w:pStyle w:val="Heading2"/>
        <w:rPr>
          <w:color w:val="auto"/>
        </w:rPr>
      </w:pPr>
      <w:bookmarkStart w:id="7" w:name="_Ref205194192"/>
    </w:p>
    <w:tbl>
      <w:tblPr>
        <w:tblStyle w:val="TableGrid"/>
        <w:tblW w:w="9149" w:type="dxa"/>
        <w:tblLook w:val="04A0" w:firstRow="1" w:lastRow="0" w:firstColumn="1" w:lastColumn="0" w:noHBand="0" w:noVBand="1"/>
      </w:tblPr>
      <w:tblGrid>
        <w:gridCol w:w="571"/>
        <w:gridCol w:w="8578"/>
      </w:tblGrid>
      <w:tr w:rsidR="00212882" w:rsidRPr="00212882" w14:paraId="7513ACF8" w14:textId="77777777" w:rsidTr="00212882">
        <w:trPr>
          <w:trHeight w:val="311"/>
        </w:trPr>
        <w:tc>
          <w:tcPr>
            <w:tcW w:w="571" w:type="dxa"/>
          </w:tcPr>
          <w:p w14:paraId="6AB04D6A" w14:textId="196F80AC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8578" w:type="dxa"/>
          </w:tcPr>
          <w:p w14:paraId="4AA77344" w14:textId="3103072E" w:rsidR="00212882" w:rsidRPr="00212882" w:rsidRDefault="00212882" w:rsidP="007242A4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Jalgsi (sh rula, ratastool, tõukeratas) </w:t>
            </w:r>
          </w:p>
        </w:tc>
      </w:tr>
      <w:tr w:rsidR="00212882" w:rsidRPr="00212882" w14:paraId="6D2D018E" w14:textId="77777777" w:rsidTr="00212882">
        <w:trPr>
          <w:trHeight w:val="311"/>
        </w:trPr>
        <w:tc>
          <w:tcPr>
            <w:tcW w:w="571" w:type="dxa"/>
          </w:tcPr>
          <w:p w14:paraId="1B360C4C" w14:textId="088A39E2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2</w:t>
            </w:r>
          </w:p>
        </w:tc>
        <w:tc>
          <w:tcPr>
            <w:tcW w:w="8578" w:type="dxa"/>
          </w:tcPr>
          <w:p w14:paraId="7A83E41C" w14:textId="502FF658" w:rsidR="00212882" w:rsidRPr="00212882" w:rsidRDefault="00212882" w:rsidP="007242A4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>Rattaringluse / lühirendi jalgratas või elektritõukeratas</w:t>
            </w:r>
          </w:p>
        </w:tc>
      </w:tr>
      <w:tr w:rsidR="00212882" w:rsidRPr="00212882" w14:paraId="0CAA7F72" w14:textId="77777777" w:rsidTr="00212882">
        <w:trPr>
          <w:trHeight w:val="311"/>
        </w:trPr>
        <w:tc>
          <w:tcPr>
            <w:tcW w:w="571" w:type="dxa"/>
          </w:tcPr>
          <w:p w14:paraId="3F54DB5A" w14:textId="6136C75E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3</w:t>
            </w:r>
          </w:p>
        </w:tc>
        <w:tc>
          <w:tcPr>
            <w:tcW w:w="8578" w:type="dxa"/>
          </w:tcPr>
          <w:p w14:paraId="21138C11" w14:textId="410862A4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Jalgratas, elektrijalgratas, elektritõukeratas või muu elektriline kergliikur (enda või leibkonna kasutuses)</w:t>
            </w:r>
          </w:p>
        </w:tc>
      </w:tr>
      <w:tr w:rsidR="00212882" w:rsidRPr="00212882" w14:paraId="382CCFDA" w14:textId="77777777" w:rsidTr="00212882">
        <w:trPr>
          <w:trHeight w:val="311"/>
        </w:trPr>
        <w:tc>
          <w:tcPr>
            <w:tcW w:w="571" w:type="dxa"/>
          </w:tcPr>
          <w:p w14:paraId="223B39A2" w14:textId="12582FE1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4</w:t>
            </w:r>
          </w:p>
        </w:tc>
        <w:tc>
          <w:tcPr>
            <w:tcW w:w="8578" w:type="dxa"/>
          </w:tcPr>
          <w:p w14:paraId="24205B5E" w14:textId="062FBB6C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>Mootorratas, mopeed</w:t>
            </w:r>
          </w:p>
        </w:tc>
      </w:tr>
      <w:tr w:rsidR="00212882" w:rsidRPr="00212882" w14:paraId="254B7471" w14:textId="77777777" w:rsidTr="00212882">
        <w:trPr>
          <w:trHeight w:val="311"/>
        </w:trPr>
        <w:tc>
          <w:tcPr>
            <w:tcW w:w="571" w:type="dxa"/>
          </w:tcPr>
          <w:p w14:paraId="155B79A3" w14:textId="7108FE0E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5</w:t>
            </w:r>
          </w:p>
        </w:tc>
        <w:tc>
          <w:tcPr>
            <w:tcW w:w="8578" w:type="dxa"/>
          </w:tcPr>
          <w:p w14:paraId="43AE56C1" w14:textId="5A67D40C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Lühirendi auto (CityBee, Bolt jne) </w:t>
            </w:r>
          </w:p>
        </w:tc>
      </w:tr>
      <w:tr w:rsidR="00212882" w:rsidRPr="00212882" w14:paraId="0C189456" w14:textId="77777777" w:rsidTr="00212882">
        <w:trPr>
          <w:trHeight w:val="311"/>
        </w:trPr>
        <w:tc>
          <w:tcPr>
            <w:tcW w:w="571" w:type="dxa"/>
          </w:tcPr>
          <w:p w14:paraId="12900AAD" w14:textId="12B44D7F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6</w:t>
            </w:r>
          </w:p>
        </w:tc>
        <w:tc>
          <w:tcPr>
            <w:tcW w:w="8578" w:type="dxa"/>
          </w:tcPr>
          <w:p w14:paraId="49504659" w14:textId="1A2A0BDC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Isiklik sõiduauto või kaubiku juhina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(F: A4 = 1, A3_I 5 | 6 &gt; 0 - on juhiluba ja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  <w:u w:val="single"/>
              </w:rPr>
              <w:t>isiklik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 sõiduauto või kaubik)</w:t>
            </w:r>
            <w:r w:rsidRPr="00212882"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</w:tr>
      <w:tr w:rsidR="00212882" w:rsidRPr="00212882" w14:paraId="6738608D" w14:textId="77777777" w:rsidTr="00212882">
        <w:trPr>
          <w:trHeight w:val="311"/>
        </w:trPr>
        <w:tc>
          <w:tcPr>
            <w:tcW w:w="571" w:type="dxa"/>
          </w:tcPr>
          <w:p w14:paraId="176918A6" w14:textId="6E494081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7</w:t>
            </w:r>
          </w:p>
        </w:tc>
        <w:tc>
          <w:tcPr>
            <w:tcW w:w="8578" w:type="dxa"/>
          </w:tcPr>
          <w:p w14:paraId="0B1C079B" w14:textId="3341BD6B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Ametialane sõiduauto või kaubiku juhina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(F: A4 = 1, A3_A 5 | 6 &gt; 0 - on juhiluba ja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  <w:u w:val="single"/>
              </w:rPr>
              <w:t>ametialane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 sõiduauto või kaubik)</w:t>
            </w:r>
            <w:r w:rsidRPr="00212882"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</w:tr>
      <w:tr w:rsidR="00212882" w:rsidRPr="00212882" w14:paraId="14F35D94" w14:textId="77777777" w:rsidTr="00212882">
        <w:trPr>
          <w:trHeight w:val="311"/>
        </w:trPr>
        <w:tc>
          <w:tcPr>
            <w:tcW w:w="571" w:type="dxa"/>
          </w:tcPr>
          <w:p w14:paraId="704B965F" w14:textId="2AB0172C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8</w:t>
            </w:r>
          </w:p>
        </w:tc>
        <w:tc>
          <w:tcPr>
            <w:tcW w:w="8578" w:type="dxa"/>
          </w:tcPr>
          <w:p w14:paraId="64C08DC7" w14:textId="0021202D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Sõiduauto või kaubiku kaassõitjana </w:t>
            </w:r>
          </w:p>
        </w:tc>
      </w:tr>
      <w:tr w:rsidR="00212882" w:rsidRPr="00212882" w14:paraId="270C3D92" w14:textId="77777777" w:rsidTr="00212882">
        <w:trPr>
          <w:trHeight w:val="311"/>
        </w:trPr>
        <w:tc>
          <w:tcPr>
            <w:tcW w:w="571" w:type="dxa"/>
          </w:tcPr>
          <w:p w14:paraId="601D6678" w14:textId="7F9C0AB6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9</w:t>
            </w:r>
          </w:p>
        </w:tc>
        <w:tc>
          <w:tcPr>
            <w:tcW w:w="8578" w:type="dxa"/>
          </w:tcPr>
          <w:p w14:paraId="144656CC" w14:textId="40D8B205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Ühistransport (buss, tramm, rong, tööandja ühissõiduk) </w:t>
            </w:r>
          </w:p>
        </w:tc>
      </w:tr>
      <w:tr w:rsidR="00212882" w:rsidRPr="00212882" w14:paraId="7A8FB88C" w14:textId="77777777" w:rsidTr="00212882">
        <w:trPr>
          <w:trHeight w:val="311"/>
        </w:trPr>
        <w:tc>
          <w:tcPr>
            <w:tcW w:w="571" w:type="dxa"/>
          </w:tcPr>
          <w:p w14:paraId="52096030" w14:textId="4F5A7438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10</w:t>
            </w:r>
          </w:p>
        </w:tc>
        <w:tc>
          <w:tcPr>
            <w:tcW w:w="8578" w:type="dxa"/>
          </w:tcPr>
          <w:p w14:paraId="1EC38783" w14:textId="24C47B80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Takso või sõidujagamisteenus </w:t>
            </w:r>
          </w:p>
        </w:tc>
      </w:tr>
      <w:tr w:rsidR="00212882" w:rsidRPr="00212882" w14:paraId="7AB18659" w14:textId="77777777" w:rsidTr="00212882">
        <w:trPr>
          <w:trHeight w:val="311"/>
        </w:trPr>
        <w:tc>
          <w:tcPr>
            <w:tcW w:w="571" w:type="dxa"/>
          </w:tcPr>
          <w:p w14:paraId="62B917E2" w14:textId="0BEB5FBD" w:rsidR="00212882" w:rsidRPr="00212882" w:rsidRDefault="00212882" w:rsidP="007242A4">
            <w:pPr>
              <w:pStyle w:val="NoSpacing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98</w:t>
            </w:r>
          </w:p>
        </w:tc>
        <w:tc>
          <w:tcPr>
            <w:tcW w:w="8578" w:type="dxa"/>
          </w:tcPr>
          <w:p w14:paraId="7082B776" w14:textId="67AA45AA" w:rsidR="00212882" w:rsidRPr="00212882" w:rsidRDefault="00212882" w:rsidP="007242A4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Muu</w:t>
            </w:r>
          </w:p>
        </w:tc>
      </w:tr>
    </w:tbl>
    <w:p w14:paraId="37F16C7D" w14:textId="4FD9FB4A" w:rsidR="510A1718" w:rsidRPr="00212882" w:rsidRDefault="510A1718">
      <w:r w:rsidRPr="00212882">
        <w:br w:type="page"/>
      </w:r>
    </w:p>
    <w:p w14:paraId="0CDF2217" w14:textId="53FA892C" w:rsidR="00B27EEC" w:rsidRPr="00212882" w:rsidRDefault="00B27EEC" w:rsidP="00212882">
      <w:pPr>
        <w:pStyle w:val="Heading2"/>
      </w:pPr>
      <w:r w:rsidRPr="00212882">
        <w:t>Üldised hoiakud</w:t>
      </w:r>
      <w:bookmarkEnd w:id="7"/>
    </w:p>
    <w:p w14:paraId="14A43A8E" w14:textId="77777777" w:rsidR="00B27EEC" w:rsidRPr="00212882" w:rsidRDefault="00B27EEC" w:rsidP="00B27EEC"/>
    <w:p w14:paraId="4DE9A53C" w14:textId="279EFAA5" w:rsidR="75F6C2BA" w:rsidRPr="00212882" w:rsidRDefault="75F6C2BA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77C80CA6" w14:textId="0E0F8D85" w:rsidR="00DE4937" w:rsidRPr="00212882" w:rsidRDefault="00644042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A6 (K21)  </w:t>
      </w:r>
      <w:r w:rsidR="00B27EEC" w:rsidRPr="00212882">
        <w:tab/>
      </w:r>
      <w:r w:rsidR="12ACCA36" w:rsidRPr="00212882">
        <w:rPr>
          <w:rFonts w:ascii="Arial" w:hAnsi="Arial" w:cs="Arial"/>
          <w:b/>
          <w:bCs/>
          <w:szCs w:val="22"/>
        </w:rPr>
        <w:t xml:space="preserve">Mida peaks Teie arvates Teie piirkonnas kohalik omavalitsus ja riik elanike liikumiste korraldamisel soodustama?  </w:t>
      </w:r>
    </w:p>
    <w:p w14:paraId="790882AE" w14:textId="77777777" w:rsidR="00491073" w:rsidRPr="00212882" w:rsidRDefault="00DE4937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Pigem jalgsi ja jalgrattaga liikumist </w:t>
      </w:r>
    </w:p>
    <w:p w14:paraId="12D42CBE" w14:textId="77777777" w:rsidR="00491073" w:rsidRPr="00212882" w:rsidRDefault="00DE4937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Pigem ühistransporti</w:t>
      </w:r>
    </w:p>
    <w:p w14:paraId="5531395F" w14:textId="77777777" w:rsidR="00491073" w:rsidRPr="00212882" w:rsidRDefault="04617FB6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Pigem sõiduautode kasutamist</w:t>
      </w:r>
    </w:p>
    <w:p w14:paraId="2D8CEFF5" w14:textId="77777777" w:rsidR="00491073" w:rsidRPr="00212882" w:rsidRDefault="0856D21B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Helvetica" w:eastAsia="Helvetica" w:hAnsi="Helvetica" w:cs="Helvetica"/>
          <w:szCs w:val="22"/>
        </w:rPr>
        <w:t>Erinevate liikumisviiside kombineerimist ja tasakaalustatud jaotust</w:t>
      </w:r>
    </w:p>
    <w:p w14:paraId="4A663125" w14:textId="73929852" w:rsidR="00DE4937" w:rsidRPr="00212882" w:rsidRDefault="25789ADC" w:rsidP="00DD2554">
      <w:pPr>
        <w:pStyle w:val="NoSpacing"/>
        <w:numPr>
          <w:ilvl w:val="0"/>
          <w:numId w:val="4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512C3822" w14:textId="77777777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</w:p>
    <w:p w14:paraId="52369A14" w14:textId="0DD44162" w:rsidR="546EEE59" w:rsidRPr="00212882" w:rsidRDefault="546EEE59" w:rsidP="1C1C7AFA">
      <w:pPr>
        <w:pStyle w:val="NoSpacing"/>
        <w:rPr>
          <w:rFonts w:ascii="Arial" w:hAnsi="Arial" w:cs="Arial"/>
          <w:i/>
          <w:iCs/>
          <w:szCs w:val="22"/>
        </w:rPr>
      </w:pPr>
    </w:p>
    <w:p w14:paraId="4496EE60" w14:textId="3D7D0617" w:rsidR="00476C48" w:rsidRPr="00212882" w:rsidRDefault="00D75618" w:rsidP="00212882">
      <w:pPr>
        <w:pStyle w:val="Heading1"/>
      </w:pPr>
      <w:bookmarkStart w:id="8" w:name="_AUTO_KASUTAMINE"/>
      <w:bookmarkEnd w:id="8"/>
      <w:r w:rsidRPr="00212882">
        <w:br w:type="page"/>
      </w:r>
      <w:bookmarkStart w:id="9" w:name="_Ref205194193"/>
      <w:r w:rsidR="00464A2F" w:rsidRPr="00212882">
        <w:t>SÕIDUAUTO</w:t>
      </w:r>
      <w:r w:rsidR="00DE4937" w:rsidRPr="00212882">
        <w:t xml:space="preserve"> KASUTAMINE</w:t>
      </w:r>
      <w:bookmarkEnd w:id="9"/>
    </w:p>
    <w:p w14:paraId="13619206" w14:textId="77777777" w:rsidR="002765D5" w:rsidRPr="00212882" w:rsidRDefault="002765D5" w:rsidP="00DF512E">
      <w:pPr>
        <w:pStyle w:val="NoSpacing"/>
        <w:rPr>
          <w:rFonts w:ascii="Arial" w:hAnsi="Arial" w:cs="Arial"/>
          <w:i/>
          <w:iCs/>
          <w:szCs w:val="22"/>
        </w:rPr>
      </w:pPr>
    </w:p>
    <w:p w14:paraId="1976F7A4" w14:textId="091F512A" w:rsidR="00DF512E" w:rsidRPr="00212882" w:rsidRDefault="34614398" w:rsidP="00DF512E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A3 = </w:t>
      </w:r>
      <w:r w:rsidR="00023B2F" w:rsidRPr="00212882">
        <w:rPr>
          <w:rFonts w:ascii="Arial" w:hAnsi="Arial" w:cs="Arial"/>
          <w:i/>
          <w:iCs/>
          <w:szCs w:val="22"/>
        </w:rPr>
        <w:t>4-6</w:t>
      </w:r>
      <w:r w:rsidRPr="00212882">
        <w:rPr>
          <w:rFonts w:ascii="Arial" w:hAnsi="Arial" w:cs="Arial"/>
          <w:i/>
          <w:iCs/>
          <w:szCs w:val="22"/>
        </w:rPr>
        <w:t xml:space="preserve"> &gt; 0</w:t>
      </w:r>
      <w:r w:rsidRPr="00212882">
        <w:rPr>
          <w:rFonts w:ascii="Arial" w:hAnsi="Arial" w:cs="Arial"/>
          <w:b/>
          <w:bCs/>
          <w:i/>
          <w:iCs/>
          <w:szCs w:val="22"/>
        </w:rPr>
        <w:t xml:space="preserve"> </w:t>
      </w:r>
      <w:r w:rsidR="33EDCEE2" w:rsidRPr="00212882">
        <w:rPr>
          <w:rFonts w:ascii="Arial" w:hAnsi="Arial" w:cs="Arial"/>
          <w:i/>
          <w:iCs/>
          <w:szCs w:val="22"/>
        </w:rPr>
        <w:t>(</w:t>
      </w:r>
      <w:r w:rsidR="34FFBD2B" w:rsidRPr="00212882">
        <w:rPr>
          <w:rFonts w:ascii="Arial" w:hAnsi="Arial" w:cs="Arial"/>
          <w:i/>
          <w:iCs/>
          <w:szCs w:val="22"/>
        </w:rPr>
        <w:t>k</w:t>
      </w:r>
      <w:r w:rsidRPr="00212882">
        <w:rPr>
          <w:rFonts w:ascii="Arial" w:hAnsi="Arial" w:cs="Arial"/>
          <w:i/>
          <w:iCs/>
          <w:szCs w:val="22"/>
        </w:rPr>
        <w:t xml:space="preserve">asutuses on </w:t>
      </w:r>
      <w:r w:rsidR="00023B2F" w:rsidRPr="00212882">
        <w:rPr>
          <w:rFonts w:ascii="Arial" w:hAnsi="Arial" w:cs="Arial"/>
          <w:i/>
          <w:iCs/>
          <w:szCs w:val="22"/>
        </w:rPr>
        <w:t>mootorratas, mopeed, sõiduauto</w:t>
      </w:r>
      <w:r w:rsidRPr="00212882">
        <w:rPr>
          <w:rFonts w:ascii="Arial" w:hAnsi="Arial" w:cs="Arial"/>
          <w:i/>
          <w:iCs/>
          <w:szCs w:val="22"/>
        </w:rPr>
        <w:t xml:space="preserve"> või kaubik</w:t>
      </w:r>
      <w:r w:rsidR="33EDCEE2" w:rsidRPr="00212882">
        <w:rPr>
          <w:rFonts w:ascii="Arial" w:hAnsi="Arial" w:cs="Arial"/>
          <w:i/>
          <w:iCs/>
          <w:szCs w:val="22"/>
        </w:rPr>
        <w:t>)</w:t>
      </w:r>
      <w:r w:rsidR="596817A6" w:rsidRPr="00212882">
        <w:br/>
      </w:r>
      <w:r w:rsidR="32AE6DD8" w:rsidRPr="00212882">
        <w:rPr>
          <w:rFonts w:ascii="Arial" w:hAnsi="Arial" w:cs="Arial"/>
          <w:b/>
          <w:bCs/>
          <w:szCs w:val="22"/>
        </w:rPr>
        <w:t>B1</w:t>
      </w:r>
      <w:r w:rsidRPr="00212882">
        <w:rPr>
          <w:rFonts w:ascii="Arial" w:hAnsi="Arial" w:cs="Arial"/>
          <w:b/>
          <w:bCs/>
          <w:szCs w:val="22"/>
        </w:rPr>
        <w:t xml:space="preserve"> (KL12) </w:t>
      </w:r>
      <w:r w:rsidR="596817A6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Kuhu on </w:t>
      </w:r>
      <w:r w:rsidR="0A40F443" w:rsidRPr="00212882">
        <w:rPr>
          <w:rFonts w:ascii="Arial" w:hAnsi="Arial" w:cs="Arial"/>
          <w:b/>
          <w:bCs/>
          <w:szCs w:val="22"/>
        </w:rPr>
        <w:t>Tei</w:t>
      </w:r>
      <w:r w:rsidRPr="00212882">
        <w:rPr>
          <w:rFonts w:ascii="Arial" w:hAnsi="Arial" w:cs="Arial"/>
          <w:b/>
          <w:bCs/>
          <w:szCs w:val="22"/>
        </w:rPr>
        <w:t>e</w:t>
      </w:r>
      <w:r w:rsidR="0A40F443" w:rsidRPr="00212882">
        <w:rPr>
          <w:rFonts w:ascii="Arial" w:hAnsi="Arial" w:cs="Arial"/>
          <w:b/>
          <w:bCs/>
          <w:szCs w:val="22"/>
        </w:rPr>
        <w:t xml:space="preserve"> le</w:t>
      </w:r>
      <w:r w:rsidR="351D551C" w:rsidRPr="00212882">
        <w:rPr>
          <w:rFonts w:ascii="Arial" w:hAnsi="Arial" w:cs="Arial"/>
          <w:b/>
          <w:bCs/>
          <w:szCs w:val="22"/>
        </w:rPr>
        <w:t>i</w:t>
      </w:r>
      <w:r w:rsidR="0A40F443" w:rsidRPr="00212882">
        <w:rPr>
          <w:rFonts w:ascii="Arial" w:hAnsi="Arial" w:cs="Arial"/>
          <w:b/>
          <w:bCs/>
          <w:szCs w:val="22"/>
        </w:rPr>
        <w:t>bkonna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00464A2F" w:rsidRPr="00212882">
        <w:rPr>
          <w:rFonts w:ascii="Arial" w:hAnsi="Arial" w:cs="Arial"/>
          <w:b/>
          <w:bCs/>
          <w:szCs w:val="22"/>
        </w:rPr>
        <w:t>sõidukid</w:t>
      </w:r>
      <w:r w:rsidRPr="00212882">
        <w:rPr>
          <w:rFonts w:ascii="Arial" w:hAnsi="Arial" w:cs="Arial"/>
          <w:b/>
          <w:bCs/>
          <w:szCs w:val="22"/>
        </w:rPr>
        <w:t xml:space="preserve"> tavaliselt (ööseks) pargitud? </w:t>
      </w:r>
    </w:p>
    <w:p w14:paraId="04070D13" w14:textId="77777777" w:rsidR="00DF512E" w:rsidRPr="00212882" w:rsidRDefault="00DF512E" w:rsidP="00DF512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MÄRKIGE KÕIK SOBIVAD VASTUSED</w:t>
      </w:r>
    </w:p>
    <w:p w14:paraId="1D8D31C0" w14:textId="4F3197EC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Piiratud õuealale</w:t>
      </w:r>
      <w:r w:rsidR="009B5394">
        <w:rPr>
          <w:rFonts w:ascii="Arial" w:hAnsi="Arial" w:cs="Arial"/>
          <w:szCs w:val="22"/>
        </w:rPr>
        <w:t xml:space="preserve">, isiklikule parkimiskohale (sh </w:t>
      </w:r>
      <w:r w:rsidRPr="00212882">
        <w:rPr>
          <w:rFonts w:ascii="Arial" w:hAnsi="Arial" w:cs="Arial"/>
          <w:szCs w:val="22"/>
        </w:rPr>
        <w:t>garaaži</w:t>
      </w:r>
      <w:r w:rsidR="009B5394">
        <w:rPr>
          <w:rFonts w:ascii="Arial" w:hAnsi="Arial" w:cs="Arial"/>
          <w:szCs w:val="22"/>
        </w:rPr>
        <w:t>)</w:t>
      </w:r>
      <w:r w:rsidRPr="00212882">
        <w:rPr>
          <w:rFonts w:ascii="Arial" w:hAnsi="Arial" w:cs="Arial"/>
          <w:szCs w:val="22"/>
        </w:rPr>
        <w:t xml:space="preserve"> </w:t>
      </w:r>
    </w:p>
    <w:p w14:paraId="4CBA4DCB" w14:textId="5DF1B501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Avalik</w:t>
      </w:r>
      <w:r w:rsidR="27B304B3" w:rsidRPr="00212882">
        <w:rPr>
          <w:rFonts w:ascii="Arial" w:hAnsi="Arial" w:cs="Arial"/>
          <w:szCs w:val="22"/>
        </w:rPr>
        <w:t>ku</w:t>
      </w:r>
      <w:r w:rsidRPr="00212882">
        <w:rPr>
          <w:rFonts w:ascii="Arial" w:hAnsi="Arial" w:cs="Arial"/>
          <w:szCs w:val="22"/>
        </w:rPr>
        <w:t xml:space="preserve"> tasulis</w:t>
      </w:r>
      <w:r w:rsidR="4B3EEF8A" w:rsidRPr="00212882">
        <w:rPr>
          <w:rFonts w:ascii="Arial" w:hAnsi="Arial" w:cs="Arial"/>
          <w:szCs w:val="22"/>
        </w:rPr>
        <w:t>se</w:t>
      </w:r>
      <w:r w:rsidRPr="00212882">
        <w:rPr>
          <w:rFonts w:ascii="Arial" w:hAnsi="Arial" w:cs="Arial"/>
          <w:szCs w:val="22"/>
        </w:rPr>
        <w:t xml:space="preserve"> parklas</w:t>
      </w:r>
      <w:r w:rsidR="38A29B9F" w:rsidRPr="00212882">
        <w:rPr>
          <w:rFonts w:ascii="Arial" w:hAnsi="Arial" w:cs="Arial"/>
          <w:szCs w:val="22"/>
        </w:rPr>
        <w:t>se</w:t>
      </w:r>
      <w:r w:rsidRPr="00212882">
        <w:rPr>
          <w:rFonts w:ascii="Arial" w:hAnsi="Arial" w:cs="Arial"/>
          <w:szCs w:val="22"/>
        </w:rPr>
        <w:t xml:space="preserve"> või tasu eest tänaval</w:t>
      </w:r>
      <w:r w:rsidR="128089E6" w:rsidRPr="00212882">
        <w:rPr>
          <w:rFonts w:ascii="Arial" w:hAnsi="Arial" w:cs="Arial"/>
          <w:szCs w:val="22"/>
        </w:rPr>
        <w:t>e</w:t>
      </w:r>
    </w:p>
    <w:p w14:paraId="224743AF" w14:textId="55072628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Avalik</w:t>
      </w:r>
      <w:r w:rsidR="28507AEB" w:rsidRPr="00212882">
        <w:rPr>
          <w:rFonts w:ascii="Arial" w:hAnsi="Arial" w:cs="Arial"/>
          <w:szCs w:val="22"/>
        </w:rPr>
        <w:t>ku</w:t>
      </w:r>
      <w:r w:rsidRPr="00212882">
        <w:rPr>
          <w:rFonts w:ascii="Arial" w:hAnsi="Arial" w:cs="Arial"/>
          <w:szCs w:val="22"/>
        </w:rPr>
        <w:t xml:space="preserve"> tasuta parklas</w:t>
      </w:r>
      <w:r w:rsidR="689EBB61" w:rsidRPr="00212882">
        <w:rPr>
          <w:rFonts w:ascii="Arial" w:hAnsi="Arial" w:cs="Arial"/>
          <w:szCs w:val="22"/>
        </w:rPr>
        <w:t>se</w:t>
      </w:r>
      <w:r w:rsidRPr="00212882">
        <w:rPr>
          <w:rFonts w:ascii="Arial" w:hAnsi="Arial" w:cs="Arial"/>
          <w:szCs w:val="22"/>
        </w:rPr>
        <w:t xml:space="preserve"> või tasuta tänaval</w:t>
      </w:r>
      <w:r w:rsidR="1D90BDEA" w:rsidRPr="00212882">
        <w:rPr>
          <w:rFonts w:ascii="Arial" w:hAnsi="Arial" w:cs="Arial"/>
          <w:szCs w:val="22"/>
        </w:rPr>
        <w:t>e</w:t>
      </w:r>
    </w:p>
    <w:p w14:paraId="22FC495F" w14:textId="2B73AC53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Mujal</w:t>
      </w:r>
      <w:r w:rsidR="06E73863" w:rsidRPr="00212882">
        <w:rPr>
          <w:rFonts w:ascii="Arial" w:hAnsi="Arial" w:cs="Arial"/>
          <w:szCs w:val="22"/>
        </w:rPr>
        <w:t>e</w:t>
      </w:r>
    </w:p>
    <w:p w14:paraId="285DF252" w14:textId="77777777" w:rsidR="00DF512E" w:rsidRPr="00212882" w:rsidRDefault="00DF512E" w:rsidP="00476C48">
      <w:pPr>
        <w:pStyle w:val="NoSpacing"/>
        <w:rPr>
          <w:rFonts w:ascii="Arial" w:hAnsi="Arial" w:cs="Arial"/>
          <w:i/>
          <w:iCs/>
          <w:szCs w:val="22"/>
        </w:rPr>
      </w:pPr>
    </w:p>
    <w:p w14:paraId="3E3B052E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44BCD9E9" w14:textId="796162D8" w:rsidR="6C3E9553" w:rsidRPr="00212882" w:rsidRDefault="6C3E9553" w:rsidP="546EEE59">
      <w:pPr>
        <w:pStyle w:val="NoSpacing"/>
        <w:ind w:left="1440" w:hanging="1440"/>
        <w:rPr>
          <w:rFonts w:ascii="Arial" w:eastAsia="Arial" w:hAnsi="Arial" w:cs="Arial"/>
          <w:b/>
          <w:bCs/>
          <w:szCs w:val="22"/>
        </w:rPr>
      </w:pPr>
      <w:r w:rsidRPr="00212882">
        <w:rPr>
          <w:rFonts w:ascii="Arial" w:eastAsia="Arial" w:hAnsi="Arial" w:cs="Arial"/>
          <w:b/>
          <w:bCs/>
          <w:szCs w:val="22"/>
        </w:rPr>
        <w:t>B2 (V223)</w:t>
      </w:r>
      <w:r w:rsidRPr="00212882">
        <w:tab/>
      </w:r>
      <w:r w:rsidRPr="00212882">
        <w:rPr>
          <w:rFonts w:ascii="Arial" w:eastAsia="Arial" w:hAnsi="Arial" w:cs="Arial"/>
          <w:b/>
          <w:bCs/>
          <w:szCs w:val="22"/>
        </w:rPr>
        <w:t>Kui vana on sõidu</w:t>
      </w:r>
      <w:r w:rsidR="00464A2F" w:rsidRPr="00212882">
        <w:rPr>
          <w:rFonts w:ascii="Arial" w:eastAsia="Arial" w:hAnsi="Arial" w:cs="Arial"/>
          <w:b/>
          <w:bCs/>
          <w:szCs w:val="22"/>
        </w:rPr>
        <w:t>auto või kaubik</w:t>
      </w:r>
      <w:r w:rsidRPr="00212882">
        <w:rPr>
          <w:rFonts w:ascii="Arial" w:eastAsia="Arial" w:hAnsi="Arial" w:cs="Arial"/>
          <w:b/>
          <w:bCs/>
          <w:szCs w:val="22"/>
        </w:rPr>
        <w:t>, mida Te liikumiseks juhina peamiselt kasutate?</w:t>
      </w:r>
    </w:p>
    <w:p w14:paraId="0B5C675F" w14:textId="1ACB275D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Kuni 5 aasta</w:t>
      </w:r>
      <w:r w:rsidR="57A09EB3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(alates 2020. aastast) </w:t>
      </w:r>
    </w:p>
    <w:p w14:paraId="3053C558" w14:textId="7FB79658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6</w:t>
      </w:r>
      <w:r w:rsidR="785602AF" w:rsidRPr="00212882">
        <w:rPr>
          <w:rFonts w:ascii="Arial" w:eastAsia="Arial" w:hAnsi="Arial" w:cs="Arial"/>
          <w:szCs w:val="22"/>
        </w:rPr>
        <w:t xml:space="preserve"> – </w:t>
      </w:r>
      <w:r w:rsidRPr="00212882">
        <w:rPr>
          <w:rFonts w:ascii="Arial" w:eastAsia="Arial" w:hAnsi="Arial" w:cs="Arial"/>
          <w:szCs w:val="22"/>
        </w:rPr>
        <w:t>10 aasta</w:t>
      </w:r>
      <w:r w:rsidR="4064B5E4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(2015 – 2019. aasta)</w:t>
      </w:r>
    </w:p>
    <w:p w14:paraId="50C81F4B" w14:textId="79820144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11</w:t>
      </w:r>
      <w:r w:rsidR="4F706FF7" w:rsidRPr="00212882">
        <w:rPr>
          <w:rFonts w:ascii="Arial" w:eastAsia="Arial" w:hAnsi="Arial" w:cs="Arial"/>
          <w:szCs w:val="22"/>
        </w:rPr>
        <w:t xml:space="preserve"> – </w:t>
      </w:r>
      <w:r w:rsidRPr="00212882">
        <w:rPr>
          <w:rFonts w:ascii="Arial" w:eastAsia="Arial" w:hAnsi="Arial" w:cs="Arial"/>
          <w:szCs w:val="22"/>
        </w:rPr>
        <w:t>20 aasta</w:t>
      </w:r>
      <w:r w:rsidR="72AB1D2E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(2005 – 2014. aasta)</w:t>
      </w:r>
    </w:p>
    <w:p w14:paraId="7B726CE7" w14:textId="51FDFC25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Üle 20 aasta</w:t>
      </w:r>
      <w:r w:rsidR="71A2F16A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(2004. aasta ja varem)</w:t>
      </w:r>
    </w:p>
    <w:p w14:paraId="52DCD786" w14:textId="12A1462F" w:rsidR="6C3E9553" w:rsidRPr="00212882" w:rsidRDefault="6C3E9553" w:rsidP="00616BEE">
      <w:pPr>
        <w:pStyle w:val="NoSpacing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Ei oska vastata</w:t>
      </w:r>
    </w:p>
    <w:p w14:paraId="7569280D" w14:textId="0B603480" w:rsidR="6C3E9553" w:rsidRPr="00212882" w:rsidRDefault="6C3E9553" w:rsidP="546EEE59">
      <w:pPr>
        <w:pStyle w:val="NoSpacing"/>
        <w:ind w:left="1440" w:hanging="1440"/>
        <w:rPr>
          <w:rFonts w:ascii="Arial" w:eastAsia="Arial" w:hAnsi="Arial" w:cs="Arial"/>
          <w:b/>
          <w:bCs/>
          <w:szCs w:val="22"/>
        </w:rPr>
      </w:pPr>
      <w:r w:rsidRPr="00212882">
        <w:rPr>
          <w:rFonts w:ascii="Arial" w:eastAsia="Arial" w:hAnsi="Arial" w:cs="Arial"/>
          <w:b/>
          <w:bCs/>
          <w:szCs w:val="22"/>
        </w:rPr>
        <w:t xml:space="preserve"> </w:t>
      </w:r>
    </w:p>
    <w:p w14:paraId="0A5DF18A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5859AE3D" w14:textId="0563274F" w:rsidR="6C3E9553" w:rsidRPr="00212882" w:rsidRDefault="6C3E9553" w:rsidP="546EEE59">
      <w:pPr>
        <w:pStyle w:val="NoSpacing"/>
        <w:ind w:left="1440" w:hanging="1440"/>
        <w:rPr>
          <w:rFonts w:ascii="Arial" w:eastAsia="Arial" w:hAnsi="Arial" w:cs="Arial"/>
          <w:b/>
          <w:bCs/>
          <w:szCs w:val="22"/>
        </w:rPr>
      </w:pPr>
      <w:r w:rsidRPr="00212882">
        <w:rPr>
          <w:rFonts w:ascii="Arial" w:eastAsia="Arial" w:hAnsi="Arial" w:cs="Arial"/>
          <w:b/>
          <w:bCs/>
          <w:szCs w:val="22"/>
        </w:rPr>
        <w:t>B</w:t>
      </w:r>
      <w:r w:rsidR="00A16DF5" w:rsidRPr="00212882">
        <w:rPr>
          <w:rFonts w:ascii="Arial" w:eastAsia="Arial" w:hAnsi="Arial" w:cs="Arial"/>
          <w:b/>
          <w:bCs/>
          <w:szCs w:val="22"/>
        </w:rPr>
        <w:t>3</w:t>
      </w:r>
      <w:r w:rsidR="1A4DEEDC" w:rsidRPr="00212882">
        <w:rPr>
          <w:rFonts w:ascii="Arial" w:eastAsia="Arial" w:hAnsi="Arial" w:cs="Arial"/>
          <w:b/>
          <w:bCs/>
          <w:szCs w:val="22"/>
        </w:rPr>
        <w:t xml:space="preserve"> (V224)</w:t>
      </w:r>
      <w:r w:rsidRPr="00212882">
        <w:tab/>
      </w:r>
      <w:r w:rsidRPr="00212882">
        <w:rPr>
          <w:rFonts w:ascii="Arial" w:eastAsia="Arial" w:hAnsi="Arial" w:cs="Arial"/>
          <w:b/>
          <w:bCs/>
          <w:szCs w:val="22"/>
        </w:rPr>
        <w:t>Mi</w:t>
      </w:r>
      <w:r w:rsidR="66B7EC15" w:rsidRPr="00212882">
        <w:rPr>
          <w:rFonts w:ascii="Arial" w:eastAsia="Arial" w:hAnsi="Arial" w:cs="Arial"/>
          <w:b/>
          <w:bCs/>
          <w:szCs w:val="22"/>
        </w:rPr>
        <w:t xml:space="preserve">s </w:t>
      </w:r>
      <w:r w:rsidRPr="00212882">
        <w:rPr>
          <w:rFonts w:ascii="Arial" w:eastAsia="Arial" w:hAnsi="Arial" w:cs="Arial"/>
          <w:b/>
          <w:bCs/>
          <w:szCs w:val="22"/>
        </w:rPr>
        <w:t xml:space="preserve">kütuseliigiga </w:t>
      </w:r>
      <w:r w:rsidR="45E9BE64" w:rsidRPr="00212882">
        <w:rPr>
          <w:rFonts w:ascii="Arial" w:eastAsia="Arial" w:hAnsi="Arial" w:cs="Arial"/>
          <w:b/>
          <w:bCs/>
          <w:szCs w:val="22"/>
        </w:rPr>
        <w:t>l</w:t>
      </w:r>
      <w:r w:rsidR="38D54BF0" w:rsidRPr="00212882">
        <w:rPr>
          <w:rFonts w:ascii="Arial" w:eastAsia="Arial" w:hAnsi="Arial" w:cs="Arial"/>
          <w:b/>
          <w:bCs/>
          <w:szCs w:val="22"/>
        </w:rPr>
        <w:t xml:space="preserve">iigub </w:t>
      </w:r>
      <w:r w:rsidRPr="00212882">
        <w:rPr>
          <w:rFonts w:ascii="Arial" w:eastAsia="Arial" w:hAnsi="Arial" w:cs="Arial"/>
          <w:b/>
          <w:bCs/>
          <w:szCs w:val="22"/>
        </w:rPr>
        <w:t>sõidu</w:t>
      </w:r>
      <w:r w:rsidR="00464A2F" w:rsidRPr="00212882">
        <w:rPr>
          <w:rFonts w:ascii="Arial" w:eastAsia="Arial" w:hAnsi="Arial" w:cs="Arial"/>
          <w:b/>
          <w:bCs/>
          <w:szCs w:val="22"/>
        </w:rPr>
        <w:t>auto või kaubik</w:t>
      </w:r>
      <w:r w:rsidRPr="00212882">
        <w:rPr>
          <w:rFonts w:ascii="Arial" w:eastAsia="Arial" w:hAnsi="Arial" w:cs="Arial"/>
          <w:b/>
          <w:bCs/>
          <w:szCs w:val="22"/>
        </w:rPr>
        <w:t>,  mida Te liikumiseks juhina peamiselt kasutate</w:t>
      </w:r>
      <w:r w:rsidR="1CE2AFCD" w:rsidRPr="00212882">
        <w:rPr>
          <w:rFonts w:ascii="Arial" w:eastAsia="Arial" w:hAnsi="Arial" w:cs="Arial"/>
          <w:b/>
          <w:bCs/>
          <w:szCs w:val="22"/>
        </w:rPr>
        <w:t>?</w:t>
      </w:r>
    </w:p>
    <w:p w14:paraId="18E9E243" w14:textId="3501F774" w:rsidR="6C3E9553" w:rsidRPr="00212882" w:rsidRDefault="6C3E955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Bensiin</w:t>
      </w:r>
      <w:r w:rsidR="00464A2F" w:rsidRPr="00212882">
        <w:rPr>
          <w:rFonts w:ascii="Arial" w:eastAsia="Arial" w:hAnsi="Arial" w:cs="Arial"/>
          <w:szCs w:val="22"/>
        </w:rPr>
        <w:t>, d</w:t>
      </w:r>
      <w:r w:rsidRPr="00212882">
        <w:rPr>
          <w:rFonts w:ascii="Arial" w:eastAsia="Arial" w:hAnsi="Arial" w:cs="Arial"/>
          <w:szCs w:val="22"/>
        </w:rPr>
        <w:t>iisel</w:t>
      </w:r>
      <w:r w:rsidR="00D35A66" w:rsidRPr="00212882">
        <w:rPr>
          <w:rFonts w:ascii="Arial" w:eastAsia="Arial" w:hAnsi="Arial" w:cs="Arial"/>
          <w:szCs w:val="22"/>
        </w:rPr>
        <w:t xml:space="preserve"> (sh mittelaetav hübriid)</w:t>
      </w:r>
    </w:p>
    <w:p w14:paraId="58853986" w14:textId="1174E009" w:rsidR="6C3E9553" w:rsidRPr="00212882" w:rsidRDefault="6C3E955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Bensiin</w:t>
      </w:r>
      <w:r w:rsidR="00464A2F" w:rsidRPr="00212882">
        <w:rPr>
          <w:rFonts w:ascii="Arial" w:eastAsia="Arial" w:hAnsi="Arial" w:cs="Arial"/>
          <w:szCs w:val="22"/>
        </w:rPr>
        <w:t xml:space="preserve">, </w:t>
      </w:r>
      <w:r w:rsidRPr="00212882">
        <w:rPr>
          <w:rFonts w:ascii="Arial" w:eastAsia="Arial" w:hAnsi="Arial" w:cs="Arial"/>
          <w:szCs w:val="22"/>
        </w:rPr>
        <w:t>diisel ja elekter (pistikhübriid)</w:t>
      </w:r>
    </w:p>
    <w:p w14:paraId="67D04A18" w14:textId="0696A869" w:rsidR="6C3E9553" w:rsidRPr="00212882" w:rsidRDefault="6C3E955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Bensiin ja muu (</w:t>
      </w:r>
      <w:r w:rsidR="12803776" w:rsidRPr="00212882">
        <w:rPr>
          <w:rFonts w:ascii="Arial" w:eastAsia="Arial" w:hAnsi="Arial" w:cs="Arial"/>
          <w:szCs w:val="22"/>
        </w:rPr>
        <w:t>surugaas</w:t>
      </w:r>
      <w:r w:rsidR="3052F45C" w:rsidRPr="00212882">
        <w:rPr>
          <w:rFonts w:ascii="Arial" w:eastAsia="Arial" w:hAnsi="Arial" w:cs="Arial"/>
          <w:szCs w:val="22"/>
        </w:rPr>
        <w:t xml:space="preserve"> ehk CNG</w:t>
      </w:r>
      <w:r w:rsidRPr="00212882">
        <w:rPr>
          <w:rFonts w:ascii="Arial" w:eastAsia="Arial" w:hAnsi="Arial" w:cs="Arial"/>
          <w:szCs w:val="22"/>
        </w:rPr>
        <w:t xml:space="preserve">, </w:t>
      </w:r>
      <w:r w:rsidR="1FE3DFC2" w:rsidRPr="00212882">
        <w:rPr>
          <w:rFonts w:ascii="Arial" w:eastAsia="Arial" w:hAnsi="Arial" w:cs="Arial"/>
          <w:szCs w:val="22"/>
        </w:rPr>
        <w:t>LPG</w:t>
      </w:r>
      <w:r w:rsidRPr="00212882">
        <w:rPr>
          <w:rFonts w:ascii="Arial" w:eastAsia="Arial" w:hAnsi="Arial" w:cs="Arial"/>
          <w:szCs w:val="22"/>
        </w:rPr>
        <w:t>)</w:t>
      </w:r>
    </w:p>
    <w:p w14:paraId="1C85561D" w14:textId="7D2868B7" w:rsidR="2E328BE6" w:rsidRPr="00212882" w:rsidRDefault="127CE5C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</w:rPr>
      </w:pPr>
      <w:r w:rsidRPr="00212882">
        <w:rPr>
          <w:rFonts w:ascii="Arial" w:eastAsia="Arial" w:hAnsi="Arial" w:cs="Arial"/>
          <w:szCs w:val="22"/>
        </w:rPr>
        <w:t>Surugaas</w:t>
      </w:r>
      <w:r w:rsidR="7B3A7862" w:rsidRPr="00212882">
        <w:rPr>
          <w:rFonts w:ascii="Arial" w:eastAsia="Arial" w:hAnsi="Arial" w:cs="Arial"/>
          <w:szCs w:val="22"/>
        </w:rPr>
        <w:t xml:space="preserve"> ehk CNG</w:t>
      </w:r>
    </w:p>
    <w:p w14:paraId="5197B6A2" w14:textId="3A071121" w:rsidR="2E328BE6" w:rsidRPr="00212882" w:rsidRDefault="2078846E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</w:rPr>
      </w:pPr>
      <w:r w:rsidRPr="00212882">
        <w:rPr>
          <w:rFonts w:ascii="Arial" w:eastAsia="Arial" w:hAnsi="Arial" w:cs="Arial"/>
          <w:szCs w:val="22"/>
        </w:rPr>
        <w:t>Elekter</w:t>
      </w:r>
    </w:p>
    <w:p w14:paraId="0504A491" w14:textId="6A4E2DA6" w:rsidR="6C3E9553" w:rsidRPr="00212882" w:rsidRDefault="6C3E9553" w:rsidP="00616BEE">
      <w:pPr>
        <w:pStyle w:val="NoSpacing"/>
        <w:numPr>
          <w:ilvl w:val="0"/>
          <w:numId w:val="5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Ei oska vastata</w:t>
      </w:r>
    </w:p>
    <w:p w14:paraId="50C1E8B2" w14:textId="77777777" w:rsidR="00476C48" w:rsidRPr="00212882" w:rsidRDefault="00476C48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41D05D14" w14:textId="4E2EBAC5" w:rsidR="006E2063" w:rsidRPr="00212882" w:rsidRDefault="006E2063" w:rsidP="00212882">
      <w:pPr>
        <w:pStyle w:val="Heading2"/>
      </w:pPr>
      <w:bookmarkStart w:id="10" w:name="_Ref205194195"/>
      <w:r w:rsidRPr="00212882">
        <w:t>Isikliku auto kasutamise kulu</w:t>
      </w:r>
      <w:bookmarkEnd w:id="10"/>
    </w:p>
    <w:p w14:paraId="06889BDF" w14:textId="77777777" w:rsidR="006E2063" w:rsidRPr="00212882" w:rsidRDefault="006E2063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7892C2F4" w14:textId="23320B29" w:rsidR="5FA48A2C" w:rsidRPr="00212882" w:rsidRDefault="5FA48A2C" w:rsidP="546EEE59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</w:t>
      </w:r>
      <w:r w:rsidR="00464A2F" w:rsidRPr="00212882">
        <w:rPr>
          <w:rFonts w:ascii="Arial" w:eastAsia="Arial" w:hAnsi="Arial" w:cs="Arial"/>
          <w:i/>
          <w:iCs/>
          <w:szCs w:val="22"/>
        </w:rPr>
        <w:t>6</w:t>
      </w:r>
      <w:r w:rsidRPr="00212882">
        <w:rPr>
          <w:rFonts w:ascii="Arial" w:eastAsia="Arial" w:hAnsi="Arial" w:cs="Arial"/>
          <w:i/>
          <w:iCs/>
          <w:szCs w:val="22"/>
        </w:rPr>
        <w:t xml:space="preserve"> (peamiselt liigub </w:t>
      </w:r>
      <w:r w:rsidRPr="00212882">
        <w:rPr>
          <w:rFonts w:ascii="Arial" w:eastAsia="Arial" w:hAnsi="Arial" w:cs="Arial"/>
          <w:i/>
          <w:iCs/>
          <w:szCs w:val="22"/>
          <w:u w:val="single"/>
        </w:rPr>
        <w:t>isikliku</w:t>
      </w:r>
      <w:r w:rsidRPr="00212882">
        <w:rPr>
          <w:rFonts w:ascii="Arial" w:eastAsia="Arial" w:hAnsi="Arial" w:cs="Arial"/>
          <w:i/>
          <w:iCs/>
          <w:szCs w:val="22"/>
        </w:rPr>
        <w:t xml:space="preserve"> autoga või kaubikuga)</w:t>
      </w:r>
    </w:p>
    <w:p w14:paraId="000F0F38" w14:textId="1771E751" w:rsidR="00476C48" w:rsidRPr="00212882" w:rsidRDefault="7C48E939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="10E288AB" w:rsidRPr="00212882">
        <w:rPr>
          <w:rFonts w:ascii="Arial" w:hAnsi="Arial" w:cs="Arial"/>
          <w:b/>
          <w:bCs/>
          <w:szCs w:val="22"/>
        </w:rPr>
        <w:t xml:space="preserve"> (KL9</w:t>
      </w:r>
      <w:r w:rsidR="55AE0DA7" w:rsidRPr="00212882">
        <w:rPr>
          <w:rFonts w:ascii="Arial" w:hAnsi="Arial" w:cs="Arial"/>
          <w:b/>
          <w:bCs/>
          <w:szCs w:val="22"/>
        </w:rPr>
        <w:t>C</w:t>
      </w:r>
      <w:r w:rsidR="10E288AB" w:rsidRPr="00212882">
        <w:rPr>
          <w:rFonts w:ascii="Arial" w:hAnsi="Arial" w:cs="Arial"/>
          <w:b/>
          <w:bCs/>
          <w:szCs w:val="22"/>
        </w:rPr>
        <w:t xml:space="preserve">) </w:t>
      </w:r>
      <w:r w:rsidR="00F0040E" w:rsidRPr="00212882">
        <w:tab/>
      </w:r>
      <w:r w:rsidR="497329DD" w:rsidRPr="00212882">
        <w:rPr>
          <w:rFonts w:ascii="Arial" w:hAnsi="Arial" w:cs="Arial"/>
          <w:b/>
          <w:bCs/>
          <w:szCs w:val="22"/>
        </w:rPr>
        <w:t>Mitu eurot</w:t>
      </w:r>
      <w:r w:rsidR="10E288AB" w:rsidRPr="00212882">
        <w:rPr>
          <w:rFonts w:ascii="Arial" w:hAnsi="Arial" w:cs="Arial"/>
          <w:b/>
          <w:bCs/>
          <w:szCs w:val="22"/>
        </w:rPr>
        <w:t xml:space="preserve"> kulub Teie leibkonnal kokku </w:t>
      </w:r>
      <w:r w:rsidR="7C043B4F" w:rsidRPr="00212882">
        <w:rPr>
          <w:rFonts w:ascii="Arial" w:hAnsi="Arial" w:cs="Arial"/>
          <w:b/>
          <w:bCs/>
          <w:szCs w:val="22"/>
        </w:rPr>
        <w:t>isiklikus kasutuses oleva</w:t>
      </w:r>
      <w:r w:rsidR="6FCD26DD" w:rsidRPr="00212882">
        <w:rPr>
          <w:rFonts w:ascii="Arial" w:hAnsi="Arial" w:cs="Arial"/>
          <w:b/>
          <w:bCs/>
          <w:szCs w:val="22"/>
        </w:rPr>
        <w:t>(te)</w:t>
      </w:r>
      <w:r w:rsidR="7C043B4F" w:rsidRPr="00212882">
        <w:rPr>
          <w:rFonts w:ascii="Arial" w:hAnsi="Arial" w:cs="Arial"/>
          <w:b/>
          <w:bCs/>
          <w:szCs w:val="22"/>
        </w:rPr>
        <w:t xml:space="preserve"> sõiduki</w:t>
      </w:r>
      <w:r w:rsidR="616E6E95" w:rsidRPr="00212882">
        <w:rPr>
          <w:rFonts w:ascii="Arial" w:hAnsi="Arial" w:cs="Arial"/>
          <w:b/>
          <w:bCs/>
          <w:szCs w:val="22"/>
        </w:rPr>
        <w:t>(te</w:t>
      </w:r>
      <w:r w:rsidR="695784AF" w:rsidRPr="00212882">
        <w:rPr>
          <w:rFonts w:ascii="Arial" w:hAnsi="Arial" w:cs="Arial"/>
          <w:b/>
          <w:bCs/>
          <w:szCs w:val="22"/>
        </w:rPr>
        <w:t>)</w:t>
      </w:r>
      <w:r w:rsidR="7C043B4F" w:rsidRPr="00212882">
        <w:rPr>
          <w:rFonts w:ascii="Arial" w:hAnsi="Arial" w:cs="Arial"/>
          <w:b/>
          <w:bCs/>
          <w:szCs w:val="22"/>
        </w:rPr>
        <w:t xml:space="preserve"> ...</w:t>
      </w:r>
      <w:r w:rsidR="41EE7811" w:rsidRPr="00212882">
        <w:rPr>
          <w:rFonts w:ascii="Arial" w:hAnsi="Arial" w:cs="Arial"/>
          <w:b/>
          <w:bCs/>
          <w:szCs w:val="22"/>
        </w:rPr>
        <w:t xml:space="preserve"> </w:t>
      </w:r>
      <w:r w:rsidR="10E288AB" w:rsidRPr="00212882">
        <w:rPr>
          <w:rFonts w:ascii="Arial" w:hAnsi="Arial" w:cs="Arial"/>
          <w:b/>
          <w:bCs/>
          <w:szCs w:val="22"/>
        </w:rPr>
        <w:t>?</w:t>
      </w:r>
    </w:p>
    <w:p w14:paraId="19E08216" w14:textId="77777777" w:rsidR="00F64F53" w:rsidRPr="00212882" w:rsidRDefault="00F64F53" w:rsidP="00F64F5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Kui kulusid pole, sisestage 0</w:t>
      </w:r>
      <w:r w:rsidRPr="00212882">
        <w:rPr>
          <w:rFonts w:ascii="Arial" w:hAnsi="Arial" w:cs="Arial"/>
          <w:b/>
          <w:bCs/>
          <w:szCs w:val="22"/>
        </w:rPr>
        <w:t xml:space="preserve"> </w:t>
      </w:r>
    </w:p>
    <w:p w14:paraId="5CC787E5" w14:textId="77777777" w:rsidR="00476C48" w:rsidRPr="00212882" w:rsidRDefault="00476C48" w:rsidP="00476C48">
      <w:pPr>
        <w:pStyle w:val="NoSpacing"/>
        <w:rPr>
          <w:rFonts w:ascii="Arial" w:hAnsi="Arial" w:cs="Arial"/>
          <w:b/>
          <w:bCs/>
          <w:szCs w:val="22"/>
        </w:rPr>
      </w:pPr>
    </w:p>
    <w:tbl>
      <w:tblPr>
        <w:tblStyle w:val="TableGrid"/>
        <w:tblW w:w="9196" w:type="dxa"/>
        <w:tblLook w:val="04A0" w:firstRow="1" w:lastRow="0" w:firstColumn="1" w:lastColumn="0" w:noHBand="0" w:noVBand="1"/>
      </w:tblPr>
      <w:tblGrid>
        <w:gridCol w:w="662"/>
        <w:gridCol w:w="4295"/>
        <w:gridCol w:w="2821"/>
        <w:gridCol w:w="1418"/>
      </w:tblGrid>
      <w:tr w:rsidR="00212882" w:rsidRPr="00212882" w14:paraId="497284F9" w14:textId="77777777" w:rsidTr="546EEE59">
        <w:trPr>
          <w:trHeight w:val="282"/>
        </w:trPr>
        <w:tc>
          <w:tcPr>
            <w:tcW w:w="662" w:type="dxa"/>
          </w:tcPr>
          <w:p w14:paraId="6DB55101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295" w:type="dxa"/>
          </w:tcPr>
          <w:p w14:paraId="5FF181A8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2821" w:type="dxa"/>
            <w:vAlign w:val="bottom"/>
          </w:tcPr>
          <w:p w14:paraId="4F07F24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Eurot</w:t>
            </w:r>
          </w:p>
        </w:tc>
        <w:tc>
          <w:tcPr>
            <w:tcW w:w="1418" w:type="dxa"/>
            <w:vAlign w:val="bottom"/>
          </w:tcPr>
          <w:p w14:paraId="7EE59AD9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Ei oska vastata</w:t>
            </w:r>
          </w:p>
        </w:tc>
      </w:tr>
      <w:tr w:rsidR="00212882" w:rsidRPr="00212882" w14:paraId="3DCA384E" w14:textId="77777777" w:rsidTr="546EEE59">
        <w:trPr>
          <w:trHeight w:val="238"/>
        </w:trPr>
        <w:tc>
          <w:tcPr>
            <w:tcW w:w="662" w:type="dxa"/>
          </w:tcPr>
          <w:p w14:paraId="49640DF6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1  </w:t>
            </w:r>
          </w:p>
        </w:tc>
        <w:tc>
          <w:tcPr>
            <w:tcW w:w="4295" w:type="dxa"/>
          </w:tcPr>
          <w:p w14:paraId="1E78777A" w14:textId="16BD2A18" w:rsidR="00476C48" w:rsidRPr="00212882" w:rsidRDefault="00F64F5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K</w:t>
            </w:r>
            <w:r w:rsidR="00476C48" w:rsidRPr="00212882">
              <w:rPr>
                <w:rFonts w:ascii="Arial" w:hAnsi="Arial" w:cs="Arial"/>
                <w:b/>
                <w:bCs/>
                <w:szCs w:val="22"/>
              </w:rPr>
              <w:t>ütusele</w:t>
            </w:r>
            <w:r w:rsidR="2D6468B1" w:rsidRPr="00212882">
              <w:rPr>
                <w:rFonts w:ascii="Arial" w:hAnsi="Arial" w:cs="Arial"/>
                <w:b/>
                <w:szCs w:val="22"/>
              </w:rPr>
              <w:t xml:space="preserve"> või laadimisele</w:t>
            </w:r>
            <w:r w:rsidR="00476C48" w:rsidRPr="00212882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212882">
              <w:rPr>
                <w:rFonts w:ascii="Arial" w:hAnsi="Arial" w:cs="Arial"/>
                <w:b/>
                <w:bCs/>
                <w:szCs w:val="22"/>
              </w:rPr>
              <w:t>kuus</w:t>
            </w:r>
          </w:p>
        </w:tc>
        <w:tc>
          <w:tcPr>
            <w:tcW w:w="2821" w:type="dxa"/>
          </w:tcPr>
          <w:p w14:paraId="0E8C466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3674E6E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F162025" w14:textId="77777777" w:rsidTr="546EEE59">
        <w:trPr>
          <w:trHeight w:val="238"/>
        </w:trPr>
        <w:tc>
          <w:tcPr>
            <w:tcW w:w="662" w:type="dxa"/>
          </w:tcPr>
          <w:p w14:paraId="11DED7C3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295" w:type="dxa"/>
          </w:tcPr>
          <w:p w14:paraId="2D081BFF" w14:textId="4A205302" w:rsidR="00476C48" w:rsidRPr="00212882" w:rsidRDefault="00476C48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Parkimisele </w:t>
            </w:r>
            <w:r w:rsidR="00F64F53" w:rsidRPr="00212882">
              <w:rPr>
                <w:rFonts w:ascii="Arial" w:hAnsi="Arial" w:cs="Arial"/>
                <w:b/>
                <w:bCs/>
                <w:szCs w:val="22"/>
              </w:rPr>
              <w:t>kuus</w:t>
            </w:r>
          </w:p>
        </w:tc>
        <w:tc>
          <w:tcPr>
            <w:tcW w:w="2821" w:type="dxa"/>
          </w:tcPr>
          <w:p w14:paraId="2B26DC68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0CE2424C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1214A5A" w14:textId="77777777" w:rsidTr="546EEE59">
        <w:trPr>
          <w:trHeight w:val="238"/>
        </w:trPr>
        <w:tc>
          <w:tcPr>
            <w:tcW w:w="662" w:type="dxa"/>
          </w:tcPr>
          <w:p w14:paraId="6EDC10AB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295" w:type="dxa"/>
          </w:tcPr>
          <w:p w14:paraId="0B78592D" w14:textId="43C231BD" w:rsidR="00476C48" w:rsidRPr="00212882" w:rsidRDefault="00476C48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Liisingule</w:t>
            </w:r>
            <w:r w:rsidR="00F64F53" w:rsidRPr="00212882">
              <w:rPr>
                <w:rFonts w:ascii="Arial" w:hAnsi="Arial" w:cs="Arial"/>
                <w:b/>
                <w:bCs/>
                <w:szCs w:val="22"/>
              </w:rPr>
              <w:t xml:space="preserve"> kuus</w:t>
            </w:r>
          </w:p>
        </w:tc>
        <w:tc>
          <w:tcPr>
            <w:tcW w:w="2821" w:type="dxa"/>
          </w:tcPr>
          <w:p w14:paraId="2301B9F0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1446F49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F64F53" w:rsidRPr="00212882" w14:paraId="6C450423" w14:textId="77777777" w:rsidTr="546EEE59">
        <w:trPr>
          <w:trHeight w:val="238"/>
        </w:trPr>
        <w:tc>
          <w:tcPr>
            <w:tcW w:w="662" w:type="dxa"/>
          </w:tcPr>
          <w:p w14:paraId="192CB020" w14:textId="2EBCB312" w:rsidR="00F64F53" w:rsidRPr="00212882" w:rsidRDefault="00F64F5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4295" w:type="dxa"/>
          </w:tcPr>
          <w:p w14:paraId="626D85A7" w14:textId="2DBF6457" w:rsidR="00F64F53" w:rsidRPr="00212882" w:rsidRDefault="41EE7811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Hooldusel</w:t>
            </w:r>
            <w:r w:rsidR="32C6FD86" w:rsidRPr="00212882">
              <w:rPr>
                <w:rFonts w:ascii="Arial" w:hAnsi="Arial" w:cs="Arial"/>
                <w:b/>
                <w:bCs/>
                <w:szCs w:val="22"/>
              </w:rPr>
              <w:t>e</w:t>
            </w: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 ja remondile aastas</w:t>
            </w:r>
          </w:p>
        </w:tc>
        <w:tc>
          <w:tcPr>
            <w:tcW w:w="2821" w:type="dxa"/>
          </w:tcPr>
          <w:p w14:paraId="1EAD4331" w14:textId="77777777" w:rsidR="00F64F53" w:rsidRPr="00212882" w:rsidRDefault="00F64F5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77F77B60" w14:textId="61218128" w:rsidR="00F64F53" w:rsidRPr="00212882" w:rsidRDefault="00F64F5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1C42A4D4" w14:textId="77777777" w:rsidR="00E179CC" w:rsidRPr="00212882" w:rsidRDefault="00E179CC" w:rsidP="00A30AF3">
      <w:pPr>
        <w:pStyle w:val="NoSpacing"/>
        <w:rPr>
          <w:rFonts w:ascii="Arial" w:hAnsi="Arial" w:cs="Arial"/>
          <w:szCs w:val="22"/>
        </w:rPr>
      </w:pPr>
    </w:p>
    <w:p w14:paraId="2C66C402" w14:textId="77777777" w:rsidR="002765D5" w:rsidRPr="00212882" w:rsidRDefault="002765D5">
      <w:pPr>
        <w:spacing w:after="160" w:line="259" w:lineRule="auto"/>
        <w:rPr>
          <w:rFonts w:asciiTheme="majorHAnsi" w:eastAsiaTheme="majorEastAsia" w:hAnsiTheme="majorHAnsi" w:cstheme="majorBidi"/>
          <w:sz w:val="26"/>
          <w:szCs w:val="26"/>
        </w:rPr>
      </w:pPr>
      <w:r w:rsidRPr="00212882">
        <w:br w:type="page"/>
      </w:r>
    </w:p>
    <w:p w14:paraId="2F5F37D1" w14:textId="5BD7580D" w:rsidR="00B872C1" w:rsidRPr="00212882" w:rsidRDefault="479033C0" w:rsidP="00212882">
      <w:pPr>
        <w:pStyle w:val="Heading2"/>
      </w:pPr>
      <w:bookmarkStart w:id="11" w:name="_Ref205194196"/>
      <w:r w:rsidRPr="00212882">
        <w:t>Töötamine</w:t>
      </w:r>
      <w:r w:rsidR="2DD98E08" w:rsidRPr="00212882">
        <w:t xml:space="preserve"> </w:t>
      </w:r>
      <w:r w:rsidR="00491073" w:rsidRPr="00212882">
        <w:t>ja</w:t>
      </w:r>
      <w:r w:rsidR="2DD98E08" w:rsidRPr="00212882">
        <w:t xml:space="preserve"> õppimine</w:t>
      </w:r>
      <w:r w:rsidR="00491073" w:rsidRPr="00212882">
        <w:t xml:space="preserve"> ning</w:t>
      </w:r>
      <w:r w:rsidRPr="00212882">
        <w:t xml:space="preserve"> </w:t>
      </w:r>
      <w:r w:rsidR="2D2E7118" w:rsidRPr="00212882">
        <w:t>auto kasutamine</w:t>
      </w:r>
      <w:bookmarkEnd w:id="11"/>
    </w:p>
    <w:p w14:paraId="72ED21D1" w14:textId="77777777" w:rsidR="00B872C1" w:rsidRPr="00212882" w:rsidRDefault="00B872C1" w:rsidP="00B872C1"/>
    <w:p w14:paraId="7AB34B79" w14:textId="6C519CE0" w:rsidR="0092514B" w:rsidRPr="00212882" w:rsidRDefault="6653C6AD" w:rsidP="1C1C7AF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</w:t>
      </w:r>
      <w:r w:rsidR="21DF439D" w:rsidRPr="00212882">
        <w:rPr>
          <w:rFonts w:ascii="Arial" w:hAnsi="Arial" w:cs="Arial"/>
          <w:i/>
          <w:iCs/>
          <w:szCs w:val="22"/>
        </w:rPr>
        <w:t>4</w:t>
      </w:r>
      <w:r w:rsidRPr="00212882">
        <w:rPr>
          <w:rFonts w:ascii="Arial" w:hAnsi="Arial" w:cs="Arial"/>
          <w:i/>
          <w:iCs/>
          <w:szCs w:val="22"/>
        </w:rPr>
        <w:t xml:space="preserve"> (töötab</w:t>
      </w:r>
      <w:r w:rsidR="30D04D7E" w:rsidRPr="00212882">
        <w:rPr>
          <w:rFonts w:ascii="Arial" w:hAnsi="Arial" w:cs="Arial"/>
          <w:i/>
          <w:iCs/>
          <w:szCs w:val="22"/>
        </w:rPr>
        <w:t xml:space="preserve"> </w:t>
      </w:r>
      <w:r w:rsidR="00491073" w:rsidRPr="00212882">
        <w:rPr>
          <w:rFonts w:ascii="Arial" w:hAnsi="Arial" w:cs="Arial"/>
          <w:i/>
          <w:iCs/>
          <w:szCs w:val="22"/>
        </w:rPr>
        <w:t>ja/</w:t>
      </w:r>
      <w:r w:rsidR="30D04D7E" w:rsidRPr="00212882">
        <w:rPr>
          <w:rFonts w:ascii="Arial" w:hAnsi="Arial" w:cs="Arial"/>
          <w:i/>
          <w:iCs/>
          <w:szCs w:val="22"/>
        </w:rPr>
        <w:t>või õpib</w:t>
      </w:r>
      <w:r w:rsidRPr="00212882">
        <w:rPr>
          <w:rFonts w:ascii="Arial" w:hAnsi="Arial" w:cs="Arial"/>
          <w:i/>
          <w:iCs/>
          <w:szCs w:val="22"/>
        </w:rPr>
        <w:t>) &amp;</w:t>
      </w:r>
    </w:p>
    <w:p w14:paraId="21FDEC2A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24F7700C" w14:textId="0C14FA6E" w:rsidR="00B872C1" w:rsidRPr="00212882" w:rsidRDefault="68FF4181" w:rsidP="00491073">
      <w:pPr>
        <w:pStyle w:val="NoSpacing"/>
        <w:ind w:left="1440" w:hanging="144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5</w:t>
      </w:r>
      <w:r w:rsidRPr="00212882">
        <w:rPr>
          <w:rFonts w:ascii="Arial" w:hAnsi="Arial" w:cs="Arial"/>
          <w:b/>
          <w:bCs/>
          <w:szCs w:val="22"/>
        </w:rPr>
        <w:t xml:space="preserve"> (K15) 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>Kui alustate sõitu kodust tööle</w:t>
      </w:r>
      <w:r w:rsidR="00F81E03" w:rsidRPr="00212882">
        <w:rPr>
          <w:rFonts w:ascii="Arial" w:hAnsi="Arial" w:cs="Arial"/>
          <w:b/>
          <w:bCs/>
          <w:szCs w:val="22"/>
        </w:rPr>
        <w:t xml:space="preserve"> või kooli</w:t>
      </w:r>
      <w:r w:rsidRPr="00212882">
        <w:rPr>
          <w:rFonts w:ascii="Arial" w:hAnsi="Arial" w:cs="Arial"/>
          <w:b/>
          <w:bCs/>
          <w:szCs w:val="22"/>
        </w:rPr>
        <w:t xml:space="preserve">, siis mitu inimest </w:t>
      </w:r>
      <w:r w:rsidR="009B5394">
        <w:rPr>
          <w:rFonts w:ascii="Arial" w:hAnsi="Arial" w:cs="Arial"/>
          <w:b/>
          <w:bCs/>
          <w:szCs w:val="22"/>
        </w:rPr>
        <w:t xml:space="preserve">kokku </w:t>
      </w:r>
      <w:r w:rsidRPr="00212882">
        <w:rPr>
          <w:rFonts w:ascii="Arial" w:hAnsi="Arial" w:cs="Arial"/>
          <w:b/>
          <w:bCs/>
          <w:szCs w:val="22"/>
        </w:rPr>
        <w:t>on Teil tavaliselt autos</w:t>
      </w:r>
      <w:r w:rsidR="009B5394">
        <w:rPr>
          <w:rFonts w:ascii="Arial" w:hAnsi="Arial" w:cs="Arial"/>
          <w:b/>
          <w:bCs/>
          <w:szCs w:val="22"/>
        </w:rPr>
        <w:t xml:space="preserve"> koos Teiega</w:t>
      </w:r>
      <w:r w:rsidRPr="00212882">
        <w:rPr>
          <w:rFonts w:ascii="Arial" w:hAnsi="Arial" w:cs="Arial"/>
          <w:b/>
          <w:bCs/>
          <w:szCs w:val="22"/>
        </w:rPr>
        <w:t xml:space="preserve">?     </w:t>
      </w:r>
    </w:p>
    <w:p w14:paraId="43924A82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Üks</w:t>
      </w:r>
    </w:p>
    <w:p w14:paraId="5E41485F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Kaks</w:t>
      </w:r>
    </w:p>
    <w:p w14:paraId="09825AFA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Kolm</w:t>
      </w:r>
    </w:p>
    <w:p w14:paraId="68E8E2F6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Neli või enam</w:t>
      </w:r>
    </w:p>
    <w:p w14:paraId="4957F5C5" w14:textId="77777777" w:rsidR="00B872C1" w:rsidRPr="00212882" w:rsidRDefault="00B872C1" w:rsidP="00B872C1">
      <w:pPr>
        <w:pStyle w:val="NoSpacing"/>
        <w:ind w:left="720"/>
        <w:rPr>
          <w:rFonts w:ascii="Arial" w:hAnsi="Arial" w:cs="Arial"/>
          <w:b/>
          <w:bCs/>
          <w:szCs w:val="22"/>
        </w:rPr>
      </w:pPr>
    </w:p>
    <w:p w14:paraId="05AFF96D" w14:textId="132C9B74" w:rsidR="00354B88" w:rsidRPr="00212882" w:rsidRDefault="0C98DFB2" w:rsidP="1C1C7AF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</w:t>
      </w:r>
      <w:r w:rsidR="00B502CA" w:rsidRPr="00212882">
        <w:rPr>
          <w:rFonts w:ascii="Arial" w:hAnsi="Arial" w:cs="Arial"/>
          <w:i/>
          <w:iCs/>
          <w:szCs w:val="22"/>
        </w:rPr>
        <w:t xml:space="preserve"> </w:t>
      </w:r>
      <w:r w:rsidRPr="00212882">
        <w:rPr>
          <w:rFonts w:ascii="Arial" w:hAnsi="Arial" w:cs="Arial"/>
          <w:i/>
          <w:iCs/>
          <w:szCs w:val="22"/>
        </w:rPr>
        <w:t>1</w:t>
      </w:r>
      <w:r w:rsidR="00F81E03" w:rsidRPr="00212882">
        <w:rPr>
          <w:rFonts w:ascii="Arial" w:hAnsi="Arial" w:cs="Arial"/>
          <w:i/>
          <w:iCs/>
          <w:szCs w:val="22"/>
        </w:rPr>
        <w:t>-</w:t>
      </w:r>
      <w:r w:rsidR="4967B1DA" w:rsidRPr="00212882">
        <w:rPr>
          <w:rFonts w:ascii="Arial" w:hAnsi="Arial" w:cs="Arial"/>
          <w:i/>
          <w:iCs/>
          <w:szCs w:val="22"/>
        </w:rPr>
        <w:t>4</w:t>
      </w:r>
      <w:r w:rsidRPr="00212882">
        <w:rPr>
          <w:rFonts w:ascii="Arial" w:hAnsi="Arial" w:cs="Arial"/>
          <w:i/>
          <w:iCs/>
          <w:szCs w:val="22"/>
        </w:rPr>
        <w:t xml:space="preserve"> (töötab</w:t>
      </w:r>
      <w:r w:rsidR="6F306B85" w:rsidRPr="00212882">
        <w:rPr>
          <w:rFonts w:ascii="Arial" w:hAnsi="Arial" w:cs="Arial"/>
          <w:i/>
          <w:iCs/>
          <w:szCs w:val="22"/>
        </w:rPr>
        <w:t xml:space="preserve"> </w:t>
      </w:r>
      <w:r w:rsidR="00491073" w:rsidRPr="00212882">
        <w:rPr>
          <w:rFonts w:ascii="Arial" w:hAnsi="Arial" w:cs="Arial"/>
          <w:i/>
          <w:iCs/>
          <w:szCs w:val="22"/>
        </w:rPr>
        <w:t>ja/või</w:t>
      </w:r>
      <w:r w:rsidR="6F306B85" w:rsidRPr="00212882">
        <w:rPr>
          <w:rFonts w:ascii="Arial" w:hAnsi="Arial" w:cs="Arial"/>
          <w:i/>
          <w:iCs/>
          <w:szCs w:val="22"/>
        </w:rPr>
        <w:t xml:space="preserve"> õpib</w:t>
      </w:r>
      <w:r w:rsidRPr="00212882">
        <w:rPr>
          <w:rFonts w:ascii="Arial" w:hAnsi="Arial" w:cs="Arial"/>
          <w:i/>
          <w:iCs/>
          <w:szCs w:val="22"/>
        </w:rPr>
        <w:t xml:space="preserve">) &amp; </w:t>
      </w:r>
    </w:p>
    <w:p w14:paraId="611A915F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147D9C97" w14:textId="7D3CF5A2" w:rsidR="00B872C1" w:rsidRPr="00212882" w:rsidRDefault="2D2E7118" w:rsidP="00574F6B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6</w:t>
      </w:r>
      <w:r w:rsidRPr="00212882">
        <w:rPr>
          <w:rFonts w:ascii="Arial" w:hAnsi="Arial" w:cs="Arial"/>
          <w:b/>
          <w:bCs/>
          <w:szCs w:val="22"/>
        </w:rPr>
        <w:t xml:space="preserve"> (K16) 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>K</w:t>
      </w:r>
      <w:r w:rsidR="00574F6B" w:rsidRPr="00212882">
        <w:rPr>
          <w:rFonts w:ascii="Arial" w:hAnsi="Arial" w:cs="Arial"/>
          <w:b/>
          <w:bCs/>
          <w:szCs w:val="22"/>
        </w:rPr>
        <w:t>as</w:t>
      </w:r>
      <w:r w:rsidRPr="00212882">
        <w:rPr>
          <w:rFonts w:ascii="Arial" w:hAnsi="Arial" w:cs="Arial"/>
          <w:b/>
          <w:bCs/>
          <w:szCs w:val="22"/>
        </w:rPr>
        <w:t xml:space="preserve"> Te  tavaliselt  </w:t>
      </w:r>
      <w:r w:rsidR="009B5394">
        <w:rPr>
          <w:rFonts w:ascii="Arial" w:hAnsi="Arial" w:cs="Arial"/>
          <w:b/>
          <w:bCs/>
          <w:szCs w:val="22"/>
        </w:rPr>
        <w:t>pargite auto</w:t>
      </w:r>
      <w:r w:rsidRPr="00212882">
        <w:rPr>
          <w:rFonts w:ascii="Arial" w:hAnsi="Arial" w:cs="Arial"/>
          <w:b/>
          <w:bCs/>
          <w:szCs w:val="22"/>
        </w:rPr>
        <w:t xml:space="preserve"> töökoha </w:t>
      </w:r>
      <w:r w:rsidR="6C9D316B" w:rsidRPr="00212882">
        <w:rPr>
          <w:rFonts w:ascii="Arial" w:hAnsi="Arial" w:cs="Arial"/>
          <w:b/>
          <w:bCs/>
          <w:szCs w:val="22"/>
        </w:rPr>
        <w:t xml:space="preserve">või kooli </w:t>
      </w:r>
      <w:r w:rsidRPr="00212882">
        <w:rPr>
          <w:rFonts w:ascii="Arial" w:hAnsi="Arial" w:cs="Arial"/>
          <w:b/>
          <w:bCs/>
          <w:szCs w:val="22"/>
        </w:rPr>
        <w:t>juur</w:t>
      </w:r>
      <w:r w:rsidR="00F27EAB" w:rsidRPr="00212882">
        <w:rPr>
          <w:rFonts w:ascii="Arial" w:hAnsi="Arial" w:cs="Arial"/>
          <w:b/>
          <w:bCs/>
          <w:szCs w:val="22"/>
        </w:rPr>
        <w:t>es?</w:t>
      </w:r>
      <w:r w:rsidR="00B872C1" w:rsidRPr="00212882">
        <w:tab/>
      </w:r>
    </w:p>
    <w:p w14:paraId="23AE721E" w14:textId="60ADECB8" w:rsidR="00F27EAB" w:rsidRPr="00212882" w:rsidRDefault="00F27EAB" w:rsidP="00DD2554">
      <w:pPr>
        <w:pStyle w:val="NoSpacing"/>
        <w:numPr>
          <w:ilvl w:val="0"/>
          <w:numId w:val="4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  <w:u w:val="single"/>
        </w:rPr>
        <w:t>Tasuta</w:t>
      </w:r>
      <w:r w:rsidRPr="00212882">
        <w:rPr>
          <w:rFonts w:ascii="Arial" w:hAnsi="Arial" w:cs="Arial"/>
          <w:szCs w:val="22"/>
        </w:rPr>
        <w:t xml:space="preserve"> parklasse </w:t>
      </w:r>
    </w:p>
    <w:p w14:paraId="765CAC42" w14:textId="77777777" w:rsidR="00F27EAB" w:rsidRPr="00212882" w:rsidRDefault="00F27EAB" w:rsidP="00DD2554">
      <w:pPr>
        <w:pStyle w:val="NoSpacing"/>
        <w:numPr>
          <w:ilvl w:val="0"/>
          <w:numId w:val="4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Tänavale või mujale </w:t>
      </w:r>
      <w:r w:rsidRPr="00212882">
        <w:rPr>
          <w:rFonts w:ascii="Arial" w:hAnsi="Arial" w:cs="Arial"/>
          <w:szCs w:val="22"/>
          <w:u w:val="single"/>
        </w:rPr>
        <w:t>tasuta</w:t>
      </w:r>
      <w:r w:rsidRPr="00212882">
        <w:rPr>
          <w:rFonts w:ascii="Arial" w:hAnsi="Arial" w:cs="Arial"/>
          <w:szCs w:val="22"/>
        </w:rPr>
        <w:t xml:space="preserve"> parkimisalale </w:t>
      </w:r>
    </w:p>
    <w:p w14:paraId="5C494521" w14:textId="77777777" w:rsidR="00F27EAB" w:rsidRPr="00212882" w:rsidRDefault="00F27EAB" w:rsidP="00DD2554">
      <w:pPr>
        <w:pStyle w:val="NoSpacing"/>
        <w:numPr>
          <w:ilvl w:val="0"/>
          <w:numId w:val="4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  <w:u w:val="single"/>
        </w:rPr>
        <w:t>Tasulisse </w:t>
      </w:r>
      <w:r w:rsidRPr="00212882">
        <w:rPr>
          <w:rFonts w:ascii="Arial" w:hAnsi="Arial" w:cs="Arial"/>
          <w:szCs w:val="22"/>
        </w:rPr>
        <w:t xml:space="preserve"> parklasse </w:t>
      </w:r>
    </w:p>
    <w:p w14:paraId="01EDE539" w14:textId="77777777" w:rsidR="00F27EAB" w:rsidRPr="00212882" w:rsidRDefault="00F27EAB" w:rsidP="00DD2554">
      <w:pPr>
        <w:pStyle w:val="NoSpacing"/>
        <w:numPr>
          <w:ilvl w:val="0"/>
          <w:numId w:val="5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Tänavale või mujale </w:t>
      </w:r>
      <w:r w:rsidRPr="00212882">
        <w:rPr>
          <w:rFonts w:ascii="Arial" w:hAnsi="Arial" w:cs="Arial"/>
          <w:szCs w:val="22"/>
          <w:u w:val="single"/>
        </w:rPr>
        <w:t>tasulisele</w:t>
      </w:r>
      <w:r w:rsidRPr="00212882">
        <w:rPr>
          <w:rFonts w:ascii="Arial" w:hAnsi="Arial" w:cs="Arial"/>
          <w:szCs w:val="22"/>
        </w:rPr>
        <w:t xml:space="preserve"> parkimisalale</w:t>
      </w:r>
      <w:r w:rsidRPr="00212882">
        <w:rPr>
          <w:rFonts w:ascii="Arial" w:hAnsi="Arial" w:cs="Arial"/>
          <w:szCs w:val="22"/>
        </w:rPr>
        <w:tab/>
        <w:t> </w:t>
      </w:r>
    </w:p>
    <w:p w14:paraId="1D822573" w14:textId="77777777" w:rsidR="00B872C1" w:rsidRPr="00212882" w:rsidRDefault="00B872C1" w:rsidP="00B872C1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ab/>
      </w:r>
    </w:p>
    <w:p w14:paraId="24E363C7" w14:textId="1A513E43" w:rsidR="00B872C1" w:rsidRPr="00212882" w:rsidRDefault="6008467B" w:rsidP="00B872C1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B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</w:t>
      </w:r>
      <w:r w:rsidR="00F81E03" w:rsidRPr="00212882">
        <w:rPr>
          <w:rFonts w:ascii="Arial" w:hAnsi="Arial" w:cs="Arial"/>
          <w:i/>
          <w:iCs/>
          <w:szCs w:val="22"/>
        </w:rPr>
        <w:t xml:space="preserve"> </w:t>
      </w:r>
      <w:r w:rsidR="00574F6B" w:rsidRPr="00212882">
        <w:rPr>
          <w:rFonts w:ascii="Arial" w:hAnsi="Arial" w:cs="Arial"/>
          <w:i/>
          <w:iCs/>
          <w:szCs w:val="22"/>
        </w:rPr>
        <w:t>2</w:t>
      </w:r>
      <w:r w:rsidRPr="00212882">
        <w:rPr>
          <w:rFonts w:ascii="Arial" w:hAnsi="Arial" w:cs="Arial"/>
          <w:i/>
          <w:iCs/>
          <w:szCs w:val="22"/>
        </w:rPr>
        <w:t xml:space="preserve"> (</w:t>
      </w:r>
      <w:r w:rsidR="00574F6B" w:rsidRPr="00212882">
        <w:rPr>
          <w:rFonts w:ascii="Arial" w:hAnsi="Arial" w:cs="Arial"/>
          <w:i/>
          <w:iCs/>
          <w:szCs w:val="22"/>
        </w:rPr>
        <w:t xml:space="preserve">kasutab </w:t>
      </w:r>
      <w:r w:rsidRPr="00212882">
        <w:rPr>
          <w:rFonts w:ascii="Arial" w:hAnsi="Arial" w:cs="Arial"/>
          <w:i/>
          <w:iCs/>
          <w:szCs w:val="22"/>
        </w:rPr>
        <w:t>töökoha</w:t>
      </w:r>
      <w:r w:rsidR="2E3D10E3" w:rsidRPr="00212882">
        <w:rPr>
          <w:rFonts w:ascii="Arial" w:hAnsi="Arial" w:cs="Arial"/>
          <w:i/>
          <w:iCs/>
          <w:szCs w:val="22"/>
        </w:rPr>
        <w:t xml:space="preserve"> või kooli</w:t>
      </w:r>
      <w:r w:rsidRPr="00212882">
        <w:rPr>
          <w:rFonts w:ascii="Arial" w:hAnsi="Arial" w:cs="Arial"/>
          <w:i/>
          <w:iCs/>
          <w:szCs w:val="22"/>
        </w:rPr>
        <w:t xml:space="preserve"> juures tasu</w:t>
      </w:r>
      <w:r w:rsidR="00574F6B" w:rsidRPr="00212882">
        <w:rPr>
          <w:rFonts w:ascii="Arial" w:hAnsi="Arial" w:cs="Arial"/>
          <w:i/>
          <w:iCs/>
          <w:szCs w:val="22"/>
        </w:rPr>
        <w:t>list parkimist</w:t>
      </w:r>
      <w:r w:rsidRPr="00212882">
        <w:rPr>
          <w:rFonts w:ascii="Arial" w:hAnsi="Arial" w:cs="Arial"/>
          <w:i/>
          <w:iCs/>
          <w:szCs w:val="22"/>
        </w:rPr>
        <w:t>)</w:t>
      </w:r>
    </w:p>
    <w:p w14:paraId="42778935" w14:textId="6CE6108F" w:rsidR="00B872C1" w:rsidRPr="00212882" w:rsidRDefault="2D2E7118" w:rsidP="00B872C1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7</w:t>
      </w:r>
      <w:r w:rsidRPr="00212882">
        <w:rPr>
          <w:rFonts w:ascii="Arial" w:hAnsi="Arial" w:cs="Arial"/>
          <w:b/>
          <w:bCs/>
          <w:szCs w:val="22"/>
        </w:rPr>
        <w:t xml:space="preserve"> (K18)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>Milliseks peate parkimistasude hinnataset töökoha</w:t>
      </w:r>
      <w:r w:rsidR="66EA10E6" w:rsidRPr="00212882">
        <w:rPr>
          <w:rFonts w:ascii="Arial" w:hAnsi="Arial" w:cs="Arial"/>
          <w:b/>
          <w:bCs/>
          <w:szCs w:val="22"/>
        </w:rPr>
        <w:t xml:space="preserve"> või kooli</w:t>
      </w:r>
      <w:r w:rsidRPr="00212882">
        <w:rPr>
          <w:rFonts w:ascii="Arial" w:hAnsi="Arial" w:cs="Arial"/>
          <w:b/>
          <w:bCs/>
          <w:szCs w:val="22"/>
        </w:rPr>
        <w:t xml:space="preserve"> läheduses?</w:t>
      </w:r>
    </w:p>
    <w:p w14:paraId="7ED78DC4" w14:textId="77777777" w:rsidR="00B872C1" w:rsidRPr="00212882" w:rsidRDefault="68FF4181" w:rsidP="00DD2554">
      <w:pPr>
        <w:pStyle w:val="NoSpacing"/>
        <w:numPr>
          <w:ilvl w:val="0"/>
          <w:numId w:val="2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Pigem kallis</w:t>
      </w:r>
    </w:p>
    <w:p w14:paraId="19F5FC76" w14:textId="7816BEBD" w:rsidR="42B0E6BB" w:rsidRPr="00212882" w:rsidRDefault="42B0E6BB" w:rsidP="00DD2554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Normaalne</w:t>
      </w:r>
    </w:p>
    <w:p w14:paraId="2E669E67" w14:textId="77777777" w:rsidR="00B872C1" w:rsidRPr="00212882" w:rsidRDefault="68FF4181" w:rsidP="00DD2554">
      <w:pPr>
        <w:pStyle w:val="NoSpacing"/>
        <w:numPr>
          <w:ilvl w:val="0"/>
          <w:numId w:val="20"/>
        </w:numPr>
      </w:pPr>
      <w:r w:rsidRPr="00212882">
        <w:rPr>
          <w:rFonts w:ascii="Arial" w:hAnsi="Arial" w:cs="Arial"/>
          <w:szCs w:val="22"/>
        </w:rPr>
        <w:t>Pigem soodne</w:t>
      </w:r>
    </w:p>
    <w:p w14:paraId="3682F5A8" w14:textId="77777777" w:rsidR="00B872C1" w:rsidRPr="00212882" w:rsidRDefault="00B872C1" w:rsidP="00B872C1">
      <w:pPr>
        <w:pStyle w:val="NoSpacing"/>
        <w:rPr>
          <w:rFonts w:ascii="Arial" w:hAnsi="Arial" w:cs="Arial"/>
          <w:i/>
          <w:iCs/>
          <w:szCs w:val="22"/>
        </w:rPr>
      </w:pPr>
    </w:p>
    <w:p w14:paraId="5916EFBE" w14:textId="0C6001B0" w:rsidR="00B872C1" w:rsidRPr="00212882" w:rsidRDefault="00B872C1" w:rsidP="00B872C1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</w:t>
      </w:r>
      <w:r w:rsidR="00574F6B" w:rsidRPr="00212882">
        <w:rPr>
          <w:rFonts w:ascii="Arial" w:hAnsi="Arial" w:cs="Arial"/>
          <w:i/>
          <w:iCs/>
          <w:szCs w:val="22"/>
        </w:rPr>
        <w:t>2</w:t>
      </w:r>
      <w:r w:rsidRPr="00212882">
        <w:rPr>
          <w:rFonts w:ascii="Arial" w:hAnsi="Arial" w:cs="Arial"/>
          <w:i/>
          <w:iCs/>
          <w:szCs w:val="22"/>
        </w:rPr>
        <w:t xml:space="preserve"> (palgatöötaja) &amp; </w:t>
      </w:r>
    </w:p>
    <w:p w14:paraId="6703FFC8" w14:textId="77777777" w:rsidR="00BC6B3B" w:rsidRPr="00212882" w:rsidRDefault="00BC6B3B" w:rsidP="00BC6B3B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 (peamiselt liigub </w:t>
      </w:r>
      <w:r w:rsidRPr="00212882">
        <w:rPr>
          <w:rFonts w:ascii="Arial" w:eastAsia="Arial" w:hAnsi="Arial" w:cs="Arial"/>
          <w:i/>
          <w:iCs/>
          <w:szCs w:val="22"/>
          <w:u w:val="single"/>
        </w:rPr>
        <w:t>isikliku</w:t>
      </w:r>
      <w:r w:rsidRPr="00212882">
        <w:rPr>
          <w:rFonts w:ascii="Arial" w:eastAsia="Arial" w:hAnsi="Arial" w:cs="Arial"/>
          <w:i/>
          <w:iCs/>
          <w:szCs w:val="22"/>
        </w:rPr>
        <w:t xml:space="preserve"> autoga või kaubikuga)</w:t>
      </w:r>
    </w:p>
    <w:p w14:paraId="4F892D2B" w14:textId="5A10F5E2" w:rsidR="00B872C1" w:rsidRPr="00212882" w:rsidRDefault="68FF4181" w:rsidP="00B872C1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8</w:t>
      </w:r>
      <w:r w:rsidRPr="00212882">
        <w:rPr>
          <w:rFonts w:ascii="Arial" w:hAnsi="Arial" w:cs="Arial"/>
          <w:b/>
          <w:bCs/>
          <w:szCs w:val="22"/>
        </w:rPr>
        <w:t xml:space="preserve"> (K17 )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Kas tööandja kompenseerib Teile </w:t>
      </w:r>
      <w:r w:rsidRPr="00212882">
        <w:rPr>
          <w:rFonts w:ascii="Arial" w:hAnsi="Arial" w:cs="Arial"/>
          <w:b/>
          <w:bCs/>
          <w:szCs w:val="22"/>
          <w:u w:val="single"/>
        </w:rPr>
        <w:t>isikliku auto</w:t>
      </w:r>
      <w:r w:rsidRPr="00212882">
        <w:rPr>
          <w:rFonts w:ascii="Arial" w:hAnsi="Arial" w:cs="Arial"/>
          <w:b/>
          <w:bCs/>
          <w:szCs w:val="22"/>
        </w:rPr>
        <w:t xml:space="preserve"> kasutamise kulud?</w:t>
      </w:r>
    </w:p>
    <w:p w14:paraId="5C96B9AA" w14:textId="77777777" w:rsidR="00B872C1" w:rsidRPr="00212882" w:rsidRDefault="00B872C1" w:rsidP="00DD2554">
      <w:pPr>
        <w:pStyle w:val="NoSpacing"/>
        <w:numPr>
          <w:ilvl w:val="0"/>
          <w:numId w:val="1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täielikult  </w:t>
      </w:r>
    </w:p>
    <w:p w14:paraId="1D5D8FF1" w14:textId="77777777" w:rsidR="00B872C1" w:rsidRPr="00212882" w:rsidRDefault="00B872C1" w:rsidP="00DD2554">
      <w:pPr>
        <w:pStyle w:val="NoSpacing"/>
        <w:numPr>
          <w:ilvl w:val="0"/>
          <w:numId w:val="1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osaliselt  </w:t>
      </w:r>
    </w:p>
    <w:p w14:paraId="2967DA95" w14:textId="77777777" w:rsidR="00B872C1" w:rsidRPr="00212882" w:rsidRDefault="00B872C1" w:rsidP="00DD2554">
      <w:pPr>
        <w:pStyle w:val="NoSpacing"/>
        <w:numPr>
          <w:ilvl w:val="0"/>
          <w:numId w:val="1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  <w:r w:rsidRPr="00212882">
        <w:rPr>
          <w:rFonts w:ascii="Arial" w:hAnsi="Arial" w:cs="Arial"/>
          <w:szCs w:val="22"/>
        </w:rPr>
        <w:tab/>
      </w:r>
    </w:p>
    <w:p w14:paraId="562BC6F7" w14:textId="77777777" w:rsidR="006E2063" w:rsidRPr="00212882" w:rsidRDefault="006E2063" w:rsidP="00CF52FA">
      <w:pPr>
        <w:pStyle w:val="Heading2"/>
        <w:rPr>
          <w:color w:val="auto"/>
        </w:rPr>
      </w:pPr>
    </w:p>
    <w:p w14:paraId="7C65CB93" w14:textId="77777777" w:rsidR="00C20B1C" w:rsidRPr="00212882" w:rsidRDefault="00C20B1C">
      <w:pPr>
        <w:spacing w:after="160" w:line="259" w:lineRule="auto"/>
        <w:rPr>
          <w:rFonts w:asciiTheme="majorHAnsi" w:eastAsiaTheme="majorEastAsia" w:hAnsiTheme="majorHAnsi" w:cstheme="majorBidi"/>
          <w:sz w:val="26"/>
          <w:szCs w:val="26"/>
        </w:rPr>
      </w:pPr>
      <w:bookmarkStart w:id="12" w:name="_Ref205194198"/>
      <w:r w:rsidRPr="00212882">
        <w:br w:type="page"/>
      </w:r>
    </w:p>
    <w:p w14:paraId="3354A60F" w14:textId="6BDC4591" w:rsidR="00CF52FA" w:rsidRPr="00212882" w:rsidRDefault="00CF52FA" w:rsidP="00212882">
      <w:pPr>
        <w:pStyle w:val="Heading2"/>
      </w:pPr>
      <w:r w:rsidRPr="00212882">
        <w:t>Sõidu jagamine</w:t>
      </w:r>
      <w:bookmarkEnd w:id="12"/>
    </w:p>
    <w:p w14:paraId="51735E25" w14:textId="77777777" w:rsidR="00CF52FA" w:rsidRPr="00212882" w:rsidRDefault="00CF52FA" w:rsidP="00CF52FA">
      <w:pPr>
        <w:pStyle w:val="NoSpacing"/>
        <w:rPr>
          <w:rFonts w:ascii="Arial" w:hAnsi="Arial" w:cs="Arial"/>
          <w:b/>
          <w:bCs/>
          <w:szCs w:val="22"/>
        </w:rPr>
      </w:pPr>
    </w:p>
    <w:p w14:paraId="30C48E71" w14:textId="279EFAA5" w:rsidR="150446D4" w:rsidRPr="00212882" w:rsidRDefault="387B9AB5" w:rsidP="1C1C7AF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2FEF936B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3960388E" w14:textId="3DA9E572" w:rsidR="211B3519" w:rsidRPr="00212882" w:rsidRDefault="32AE6DD8" w:rsidP="005E5B61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9</w:t>
      </w:r>
      <w:r w:rsidR="33EDCEE2" w:rsidRPr="00212882">
        <w:rPr>
          <w:rFonts w:ascii="Arial" w:hAnsi="Arial" w:cs="Arial"/>
          <w:b/>
          <w:bCs/>
          <w:szCs w:val="22"/>
        </w:rPr>
        <w:t xml:space="preserve"> (K27A) </w:t>
      </w:r>
      <w:r w:rsidR="7C48E939" w:rsidRPr="00212882">
        <w:tab/>
      </w:r>
      <w:r w:rsidR="211B3519" w:rsidRPr="00212882">
        <w:rPr>
          <w:rFonts w:ascii="Arial" w:hAnsi="Arial" w:cs="Arial"/>
          <w:b/>
          <w:bCs/>
          <w:szCs w:val="22"/>
        </w:rPr>
        <w:t xml:space="preserve">Kas olete viimase 6 kuu jooksul </w:t>
      </w:r>
      <w:r w:rsidR="50FB1E27" w:rsidRPr="00212882">
        <w:rPr>
          <w:rFonts w:ascii="Arial" w:hAnsi="Arial" w:cs="Arial"/>
          <w:b/>
          <w:bCs/>
          <w:szCs w:val="22"/>
        </w:rPr>
        <w:t>tavapärastel teekondadel võtnud sõidukisse kaasreisijaid, kes ei ole Teie leibkonna liikmed</w:t>
      </w:r>
      <w:r w:rsidR="6BD32AD3" w:rsidRPr="00212882">
        <w:rPr>
          <w:rFonts w:ascii="Arial" w:hAnsi="Arial" w:cs="Arial"/>
          <w:b/>
          <w:bCs/>
          <w:szCs w:val="22"/>
        </w:rPr>
        <w:t xml:space="preserve">, vaid </w:t>
      </w:r>
      <w:r w:rsidR="50FB1E27" w:rsidRPr="00212882">
        <w:rPr>
          <w:rFonts w:ascii="Arial" w:hAnsi="Arial" w:cs="Arial"/>
          <w:b/>
          <w:bCs/>
          <w:szCs w:val="22"/>
        </w:rPr>
        <w:t>sõ</w:t>
      </w:r>
      <w:r w:rsidR="1873D854" w:rsidRPr="00212882">
        <w:rPr>
          <w:rFonts w:ascii="Arial" w:hAnsi="Arial" w:cs="Arial"/>
          <w:b/>
          <w:bCs/>
          <w:szCs w:val="22"/>
        </w:rPr>
        <w:t>brad, tööka</w:t>
      </w:r>
      <w:r w:rsidR="5297B90B" w:rsidRPr="00212882">
        <w:rPr>
          <w:rFonts w:ascii="Arial" w:hAnsi="Arial" w:cs="Arial"/>
          <w:b/>
          <w:bCs/>
          <w:szCs w:val="22"/>
        </w:rPr>
        <w:t>a</w:t>
      </w:r>
      <w:r w:rsidR="1873D854" w:rsidRPr="00212882">
        <w:rPr>
          <w:rFonts w:ascii="Arial" w:hAnsi="Arial" w:cs="Arial"/>
          <w:b/>
          <w:bCs/>
          <w:szCs w:val="22"/>
        </w:rPr>
        <w:t>slas</w:t>
      </w:r>
      <w:r w:rsidR="00B502CA" w:rsidRPr="00212882">
        <w:rPr>
          <w:rFonts w:ascii="Arial" w:hAnsi="Arial" w:cs="Arial"/>
          <w:b/>
          <w:bCs/>
          <w:szCs w:val="22"/>
        </w:rPr>
        <w:t>e</w:t>
      </w:r>
      <w:r w:rsidR="1873D854" w:rsidRPr="00212882">
        <w:rPr>
          <w:rFonts w:ascii="Arial" w:hAnsi="Arial" w:cs="Arial"/>
          <w:b/>
          <w:bCs/>
          <w:szCs w:val="22"/>
        </w:rPr>
        <w:t xml:space="preserve">d </w:t>
      </w:r>
      <w:r w:rsidR="3B8F825C" w:rsidRPr="00212882">
        <w:rPr>
          <w:rFonts w:ascii="Arial" w:hAnsi="Arial" w:cs="Arial"/>
          <w:b/>
          <w:bCs/>
          <w:szCs w:val="22"/>
        </w:rPr>
        <w:t>v</w:t>
      </w:r>
      <w:r w:rsidR="1873D854" w:rsidRPr="00212882">
        <w:rPr>
          <w:rFonts w:ascii="Arial" w:hAnsi="Arial" w:cs="Arial"/>
          <w:b/>
          <w:bCs/>
          <w:szCs w:val="22"/>
        </w:rPr>
        <w:t>m</w:t>
      </w:r>
      <w:r w:rsidR="3BC966E4" w:rsidRPr="00212882">
        <w:rPr>
          <w:rFonts w:ascii="Arial" w:hAnsi="Arial" w:cs="Arial"/>
          <w:b/>
          <w:bCs/>
          <w:szCs w:val="22"/>
        </w:rPr>
        <w:t>t</w:t>
      </w:r>
      <w:r w:rsidR="7A11D1A3" w:rsidRPr="00212882">
        <w:rPr>
          <w:rFonts w:ascii="Arial" w:hAnsi="Arial" w:cs="Arial"/>
          <w:b/>
          <w:bCs/>
          <w:szCs w:val="22"/>
        </w:rPr>
        <w:t>?</w:t>
      </w:r>
    </w:p>
    <w:p w14:paraId="1DBFD74F" w14:textId="77777777" w:rsidR="00CF52FA" w:rsidRPr="00212882" w:rsidRDefault="00CF52FA" w:rsidP="00CF52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szCs w:val="22"/>
        </w:rPr>
        <w:t>MITU VASTUST VÕIMALIK</w:t>
      </w:r>
    </w:p>
    <w:p w14:paraId="63B3C53E" w14:textId="77777777" w:rsidR="00CF52FA" w:rsidRPr="00212882" w:rsidRDefault="00CF52FA" w:rsidP="00DD2554">
      <w:pPr>
        <w:pStyle w:val="NoSpacing"/>
        <w:numPr>
          <w:ilvl w:val="0"/>
          <w:numId w:val="2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 eest</w:t>
      </w:r>
    </w:p>
    <w:p w14:paraId="02A2C9AC" w14:textId="77777777" w:rsidR="00CF52FA" w:rsidRPr="00212882" w:rsidRDefault="00CF52FA" w:rsidP="00DD2554">
      <w:pPr>
        <w:pStyle w:val="NoSpacing"/>
        <w:numPr>
          <w:ilvl w:val="0"/>
          <w:numId w:val="2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tasuta</w:t>
      </w:r>
    </w:p>
    <w:p w14:paraId="3A1F7F69" w14:textId="77777777" w:rsidR="00CF52FA" w:rsidRPr="00212882" w:rsidRDefault="00CF52FA" w:rsidP="00DD2554">
      <w:pPr>
        <w:pStyle w:val="NoSpacing"/>
        <w:numPr>
          <w:ilvl w:val="0"/>
          <w:numId w:val="2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i/>
          <w:iCs/>
          <w:szCs w:val="22"/>
        </w:rPr>
        <w:t>/exclusive/</w:t>
      </w:r>
    </w:p>
    <w:p w14:paraId="6567B443" w14:textId="77777777" w:rsidR="00CF52FA" w:rsidRPr="00212882" w:rsidRDefault="00CF52FA" w:rsidP="00DD2554">
      <w:pPr>
        <w:pStyle w:val="NoSpacing"/>
        <w:numPr>
          <w:ilvl w:val="0"/>
          <w:numId w:val="2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oska vastata 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i/>
          <w:iCs/>
          <w:szCs w:val="22"/>
        </w:rPr>
        <w:t>/exclusive/</w:t>
      </w:r>
    </w:p>
    <w:p w14:paraId="392E0BE4" w14:textId="64D89391" w:rsidR="00CF52FA" w:rsidRPr="00212882" w:rsidRDefault="00CF52FA" w:rsidP="546EEE59"/>
    <w:p w14:paraId="57F93FEB" w14:textId="6A74F5E2" w:rsidR="00CF52FA" w:rsidRPr="00212882" w:rsidRDefault="0BD3CF9F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  <w:r w:rsidR="3BC57B99" w:rsidRPr="00212882">
        <w:rPr>
          <w:rFonts w:ascii="Arial" w:hAnsi="Arial" w:cs="Arial"/>
          <w:i/>
          <w:iCs/>
          <w:szCs w:val="22"/>
        </w:rPr>
        <w:t xml:space="preserve"> &amp;</w:t>
      </w:r>
    </w:p>
    <w:p w14:paraId="59565EC1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35DEE670" w14:textId="7DC53B73" w:rsidR="00CF52FA" w:rsidRPr="00212882" w:rsidRDefault="00F0040E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10</w:t>
      </w:r>
      <w:r w:rsidR="00CF52FA" w:rsidRPr="00212882">
        <w:rPr>
          <w:rFonts w:ascii="Arial" w:hAnsi="Arial" w:cs="Arial"/>
          <w:b/>
          <w:bCs/>
          <w:szCs w:val="22"/>
        </w:rPr>
        <w:t xml:space="preserve"> (K27B) </w:t>
      </w:r>
      <w:r w:rsidR="00CF52FA" w:rsidRPr="00212882">
        <w:rPr>
          <w:rFonts w:ascii="Arial" w:hAnsi="Arial" w:cs="Arial"/>
          <w:b/>
          <w:bCs/>
          <w:szCs w:val="22"/>
        </w:rPr>
        <w:tab/>
        <w:t xml:space="preserve">Kas olete </w:t>
      </w:r>
      <w:r w:rsidR="00CF52FA" w:rsidRPr="00212882">
        <w:rPr>
          <w:rFonts w:ascii="Arial" w:hAnsi="Arial" w:cs="Arial"/>
          <w:b/>
          <w:bCs/>
          <w:szCs w:val="22"/>
          <w:u w:val="single"/>
        </w:rPr>
        <w:t>viimase 6 kuu</w:t>
      </w:r>
      <w:r w:rsidR="00CF52FA" w:rsidRPr="00212882">
        <w:rPr>
          <w:rFonts w:ascii="Arial" w:hAnsi="Arial" w:cs="Arial"/>
          <w:b/>
          <w:bCs/>
          <w:szCs w:val="22"/>
        </w:rPr>
        <w:t xml:space="preserve"> jooksul isiklikult pakkunud sõidujagamist (võtnud autosse kaasreisijaid, mitte oma leibkonna liikmeid)?</w:t>
      </w:r>
    </w:p>
    <w:p w14:paraId="433B157A" w14:textId="77777777" w:rsidR="00CF52FA" w:rsidRPr="00212882" w:rsidRDefault="00CF52FA" w:rsidP="00CF52FA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MITU VASTUST VÕIMALIK</w:t>
      </w:r>
    </w:p>
    <w:p w14:paraId="4CB3CB67" w14:textId="77777777" w:rsidR="00CF52FA" w:rsidRPr="00212882" w:rsidRDefault="00CF52FA" w:rsidP="00DD2554">
      <w:pPr>
        <w:pStyle w:val="NoSpacing"/>
        <w:numPr>
          <w:ilvl w:val="0"/>
          <w:numId w:val="3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 eest</w:t>
      </w:r>
    </w:p>
    <w:p w14:paraId="288EFF58" w14:textId="77777777" w:rsidR="00CF52FA" w:rsidRPr="00212882" w:rsidRDefault="00CF52FA" w:rsidP="00DD2554">
      <w:pPr>
        <w:pStyle w:val="NoSpacing"/>
        <w:numPr>
          <w:ilvl w:val="0"/>
          <w:numId w:val="3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tasuta</w:t>
      </w:r>
    </w:p>
    <w:p w14:paraId="130089C8" w14:textId="77777777" w:rsidR="00A16DF5" w:rsidRPr="00212882" w:rsidRDefault="00CF52FA" w:rsidP="00DD2554">
      <w:pPr>
        <w:pStyle w:val="NoSpacing"/>
        <w:numPr>
          <w:ilvl w:val="0"/>
          <w:numId w:val="3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i/>
          <w:iCs/>
          <w:szCs w:val="22"/>
        </w:rPr>
        <w:t>/exclusive/</w:t>
      </w:r>
    </w:p>
    <w:p w14:paraId="4318B52D" w14:textId="4855581F" w:rsidR="546EEE59" w:rsidRPr="00212882" w:rsidRDefault="00A16DF5" w:rsidP="00A16DF5">
      <w:pPr>
        <w:pStyle w:val="NoSpacing"/>
        <w:ind w:left="360"/>
        <w:rPr>
          <w:ins w:id="13" w:author="Liis Grünberg" w:date="2025-08-08T10:47:00Z" w16du:dateUtc="2025-08-08T10:47:22Z"/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99.</w:t>
      </w:r>
      <w:r w:rsidR="3BC57B99" w:rsidRPr="00212882">
        <w:rPr>
          <w:rFonts w:ascii="Arial" w:hAnsi="Arial" w:cs="Arial"/>
          <w:szCs w:val="22"/>
        </w:rPr>
        <w:t xml:space="preserve">Ei oska vastata </w:t>
      </w:r>
      <w:r w:rsidR="3BC57B99" w:rsidRPr="00212882">
        <w:tab/>
      </w:r>
      <w:r w:rsidR="3BC57B99" w:rsidRPr="00212882">
        <w:rPr>
          <w:rFonts w:ascii="Arial" w:hAnsi="Arial" w:cs="Arial"/>
          <w:i/>
          <w:iCs/>
          <w:szCs w:val="22"/>
        </w:rPr>
        <w:t>/exclusive/</w:t>
      </w:r>
    </w:p>
    <w:p w14:paraId="7FE76A0C" w14:textId="77777777" w:rsidR="00C20B1C" w:rsidRPr="00212882" w:rsidRDefault="00C20B1C" w:rsidP="32B5B73D">
      <w:pPr>
        <w:pStyle w:val="Heading2"/>
        <w:rPr>
          <w:color w:val="auto"/>
        </w:rPr>
      </w:pPr>
      <w:bookmarkStart w:id="14" w:name="_Ref205194200"/>
    </w:p>
    <w:p w14:paraId="3B9CFF9C" w14:textId="72534769" w:rsidR="008A2292" w:rsidRPr="00212882" w:rsidRDefault="0669E5B5" w:rsidP="00212882">
      <w:pPr>
        <w:pStyle w:val="Heading2"/>
      </w:pPr>
      <w:r w:rsidRPr="00212882">
        <w:t>Lähiparklad</w:t>
      </w:r>
      <w:bookmarkEnd w:id="14"/>
    </w:p>
    <w:p w14:paraId="1106C7A3" w14:textId="77777777" w:rsidR="008A2292" w:rsidRPr="00212882" w:rsidRDefault="008A2292" w:rsidP="008A2292">
      <w:pPr>
        <w:pStyle w:val="NoSpacing"/>
        <w:rPr>
          <w:rFonts w:ascii="Arial" w:hAnsi="Arial" w:cs="Arial"/>
          <w:i/>
          <w:iCs/>
          <w:szCs w:val="22"/>
        </w:rPr>
      </w:pPr>
    </w:p>
    <w:p w14:paraId="4C256206" w14:textId="709A4806" w:rsidR="008A2292" w:rsidRPr="00212882" w:rsidRDefault="542B206E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= 15-aastased või vanemad </w:t>
      </w:r>
      <w:r w:rsidR="3BC57B99" w:rsidRPr="00212882">
        <w:rPr>
          <w:rFonts w:ascii="Arial" w:hAnsi="Arial" w:cs="Arial"/>
          <w:i/>
          <w:iCs/>
          <w:szCs w:val="22"/>
        </w:rPr>
        <w:t>&amp;</w:t>
      </w:r>
    </w:p>
    <w:p w14:paraId="6F0201E4" w14:textId="2ED67AAB" w:rsidR="00BC6B3B" w:rsidRPr="00212882" w:rsidRDefault="00BC6B3B" w:rsidP="00BC6B3B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7, 9 (peamiselt liigub </w:t>
      </w:r>
      <w:r w:rsidRPr="00212882">
        <w:rPr>
          <w:rFonts w:ascii="Arial" w:eastAsia="Arial" w:hAnsi="Arial" w:cs="Arial"/>
          <w:i/>
          <w:iCs/>
          <w:szCs w:val="22"/>
          <w:u w:val="single"/>
        </w:rPr>
        <w:t>isikliku</w:t>
      </w:r>
      <w:r w:rsidRPr="00212882">
        <w:rPr>
          <w:rFonts w:ascii="Arial" w:eastAsia="Arial" w:hAnsi="Arial" w:cs="Arial"/>
          <w:i/>
          <w:iCs/>
          <w:szCs w:val="22"/>
        </w:rPr>
        <w:t xml:space="preserve"> või ametialase autoga või kaubikuga ja </w:t>
      </w:r>
      <w:r w:rsidRPr="00212882">
        <w:rPr>
          <w:rFonts w:ascii="Arial" w:hAnsi="Arial" w:cs="Arial"/>
          <w:i/>
          <w:iCs/>
          <w:szCs w:val="22"/>
        </w:rPr>
        <w:t>ühistranspordiga</w:t>
      </w:r>
      <w:r w:rsidRPr="00212882">
        <w:rPr>
          <w:rFonts w:ascii="Arial" w:eastAsia="Arial" w:hAnsi="Arial" w:cs="Arial"/>
          <w:i/>
          <w:iCs/>
          <w:szCs w:val="22"/>
        </w:rPr>
        <w:t>)</w:t>
      </w:r>
    </w:p>
    <w:p w14:paraId="747933E6" w14:textId="52491D24" w:rsidR="008A2292" w:rsidRPr="00212882" w:rsidRDefault="7C48E939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308FF1A7" w:rsidRPr="00212882">
        <w:rPr>
          <w:rFonts w:ascii="Arial" w:hAnsi="Arial" w:cs="Arial"/>
          <w:b/>
          <w:bCs/>
          <w:szCs w:val="22"/>
        </w:rPr>
        <w:t>1</w:t>
      </w:r>
      <w:r w:rsidR="00A16DF5" w:rsidRPr="00212882">
        <w:rPr>
          <w:rFonts w:ascii="Arial" w:hAnsi="Arial" w:cs="Arial"/>
          <w:b/>
          <w:bCs/>
          <w:szCs w:val="22"/>
        </w:rPr>
        <w:t>1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2C2935B0" w:rsidRPr="00212882">
        <w:rPr>
          <w:rFonts w:ascii="Arial" w:hAnsi="Arial" w:cs="Arial"/>
          <w:b/>
          <w:bCs/>
          <w:szCs w:val="22"/>
        </w:rPr>
        <w:t xml:space="preserve">(K26)  </w:t>
      </w:r>
      <w:r w:rsidR="00F0040E" w:rsidRPr="00212882">
        <w:tab/>
      </w:r>
      <w:r w:rsidR="2C2935B0" w:rsidRPr="00212882">
        <w:rPr>
          <w:rFonts w:ascii="Arial" w:hAnsi="Arial" w:cs="Arial"/>
          <w:b/>
          <w:bCs/>
          <w:szCs w:val="22"/>
        </w:rPr>
        <w:t>Kas Teie tavapäras</w:t>
      </w:r>
      <w:r w:rsidR="7FC081E7" w:rsidRPr="00212882">
        <w:rPr>
          <w:rFonts w:ascii="Arial" w:hAnsi="Arial" w:cs="Arial"/>
          <w:b/>
          <w:bCs/>
          <w:szCs w:val="22"/>
        </w:rPr>
        <w:t>t</w:t>
      </w:r>
      <w:r w:rsidR="2C2935B0" w:rsidRPr="00212882">
        <w:rPr>
          <w:rFonts w:ascii="Arial" w:hAnsi="Arial" w:cs="Arial"/>
          <w:b/>
          <w:bCs/>
          <w:szCs w:val="22"/>
        </w:rPr>
        <w:t>e teekon</w:t>
      </w:r>
      <w:r w:rsidR="698D9EAA" w:rsidRPr="00212882">
        <w:rPr>
          <w:rFonts w:ascii="Arial" w:hAnsi="Arial" w:cs="Arial"/>
          <w:b/>
          <w:bCs/>
          <w:szCs w:val="22"/>
        </w:rPr>
        <w:t>dade</w:t>
      </w:r>
      <w:r w:rsidR="2C2935B0" w:rsidRPr="00212882">
        <w:rPr>
          <w:rFonts w:ascii="Arial" w:hAnsi="Arial" w:cs="Arial"/>
          <w:b/>
          <w:bCs/>
          <w:szCs w:val="22"/>
        </w:rPr>
        <w:t xml:space="preserve"> bussi- või rongipeatustes on võimalik kasutada tasuta lähiparklaid (s.h „Pargi ja reisi”)?</w:t>
      </w:r>
    </w:p>
    <w:p w14:paraId="68C8EAAD" w14:textId="7A60AEC6" w:rsidR="008A2292" w:rsidRPr="00212882" w:rsidRDefault="00C20B1C" w:rsidP="008A2292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SELGITUS: </w:t>
      </w:r>
      <w:r w:rsidR="008A2292" w:rsidRPr="00212882">
        <w:rPr>
          <w:rFonts w:ascii="Arial" w:hAnsi="Arial" w:cs="Arial"/>
          <w:szCs w:val="22"/>
        </w:rPr>
        <w:t>„Pargi ja reisi” on võimalus jätta isiklik sõiduk peatuse juures olevasse tasuta parklasse ja jätkata sõitu ühistranspordiga.</w:t>
      </w:r>
    </w:p>
    <w:p w14:paraId="7EDFCCE1" w14:textId="77777777" w:rsidR="008A2292" w:rsidRPr="00212882" w:rsidRDefault="008A2292" w:rsidP="00DD2554">
      <w:pPr>
        <w:pStyle w:val="NoSpacing"/>
        <w:numPr>
          <w:ilvl w:val="0"/>
          <w:numId w:val="2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On võimalik kasutada</w:t>
      </w:r>
    </w:p>
    <w:p w14:paraId="6AC3D25D" w14:textId="77777777" w:rsidR="008A2292" w:rsidRPr="00212882" w:rsidRDefault="008A2292" w:rsidP="00DD2554">
      <w:pPr>
        <w:pStyle w:val="NoSpacing"/>
        <w:numPr>
          <w:ilvl w:val="0"/>
          <w:numId w:val="2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ole võimalik kasutada</w:t>
      </w:r>
    </w:p>
    <w:p w14:paraId="7C81E6FA" w14:textId="7E225E6B" w:rsidR="008A2292" w:rsidRPr="00212882" w:rsidRDefault="2C2935B0" w:rsidP="00DD2554">
      <w:pPr>
        <w:pStyle w:val="NoSpacing"/>
        <w:numPr>
          <w:ilvl w:val="0"/>
          <w:numId w:val="2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</w:t>
      </w:r>
      <w:r w:rsidR="032CA12A" w:rsidRPr="00212882">
        <w:rPr>
          <w:rFonts w:ascii="Arial" w:hAnsi="Arial" w:cs="Arial"/>
          <w:szCs w:val="22"/>
        </w:rPr>
        <w:t>oska vastata</w:t>
      </w:r>
    </w:p>
    <w:p w14:paraId="7E5479B4" w14:textId="45FD32F1" w:rsidR="66FA4198" w:rsidRPr="00212882" w:rsidRDefault="66FA4198" w:rsidP="66FA4198">
      <w:pPr>
        <w:pStyle w:val="NoSpacing"/>
        <w:rPr>
          <w:rFonts w:ascii="Arial" w:hAnsi="Arial" w:cs="Arial"/>
          <w:szCs w:val="22"/>
        </w:rPr>
      </w:pPr>
    </w:p>
    <w:p w14:paraId="18C0FC95" w14:textId="00B12F25" w:rsidR="008A2292" w:rsidRPr="00212882" w:rsidRDefault="33F92FD9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= 15-aastased või vanemad </w:t>
      </w:r>
      <w:r w:rsidR="3BC57B99" w:rsidRPr="00212882">
        <w:rPr>
          <w:rFonts w:ascii="Arial" w:hAnsi="Arial" w:cs="Arial"/>
          <w:i/>
          <w:iCs/>
          <w:szCs w:val="22"/>
        </w:rPr>
        <w:t>&amp;</w:t>
      </w:r>
    </w:p>
    <w:p w14:paraId="1E8702DA" w14:textId="5FF1E73D" w:rsidR="008A2292" w:rsidRPr="00212882" w:rsidRDefault="00F0040E" w:rsidP="008A2292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B</w:t>
      </w:r>
      <w:r w:rsidR="006E2063" w:rsidRPr="00212882">
        <w:rPr>
          <w:rFonts w:ascii="Arial" w:hAnsi="Arial" w:cs="Arial"/>
          <w:i/>
          <w:iCs/>
          <w:szCs w:val="22"/>
        </w:rPr>
        <w:t>1</w:t>
      </w:r>
      <w:r w:rsidR="00A16DF5" w:rsidRPr="00212882">
        <w:rPr>
          <w:rFonts w:ascii="Arial" w:hAnsi="Arial" w:cs="Arial"/>
          <w:i/>
          <w:iCs/>
          <w:szCs w:val="22"/>
        </w:rPr>
        <w:t>1</w:t>
      </w:r>
      <w:r w:rsidR="008A2292" w:rsidRPr="00212882">
        <w:rPr>
          <w:rFonts w:ascii="Arial" w:hAnsi="Arial" w:cs="Arial"/>
          <w:i/>
          <w:iCs/>
          <w:szCs w:val="22"/>
        </w:rPr>
        <w:t xml:space="preserve"> =1   (</w:t>
      </w:r>
      <w:r w:rsidRPr="00212882">
        <w:rPr>
          <w:rFonts w:ascii="Arial" w:hAnsi="Arial" w:cs="Arial"/>
          <w:i/>
          <w:iCs/>
          <w:szCs w:val="22"/>
        </w:rPr>
        <w:t>o</w:t>
      </w:r>
      <w:r w:rsidR="008A2292" w:rsidRPr="00212882">
        <w:rPr>
          <w:rFonts w:ascii="Arial" w:hAnsi="Arial" w:cs="Arial"/>
          <w:i/>
          <w:iCs/>
          <w:szCs w:val="22"/>
        </w:rPr>
        <w:t>n võimalik kasutada lähiparklaid)</w:t>
      </w:r>
    </w:p>
    <w:p w14:paraId="3C852CC1" w14:textId="436E7D73" w:rsidR="008A2292" w:rsidRPr="00212882" w:rsidRDefault="7C48E939" w:rsidP="00212882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308FF1A7" w:rsidRPr="00212882">
        <w:rPr>
          <w:rFonts w:ascii="Arial" w:hAnsi="Arial" w:cs="Arial"/>
          <w:b/>
          <w:bCs/>
          <w:szCs w:val="22"/>
        </w:rPr>
        <w:t>1</w:t>
      </w:r>
      <w:r w:rsidR="00A16DF5" w:rsidRPr="00212882">
        <w:rPr>
          <w:rFonts w:ascii="Arial" w:hAnsi="Arial" w:cs="Arial"/>
          <w:b/>
          <w:bCs/>
          <w:szCs w:val="22"/>
        </w:rPr>
        <w:t>2</w:t>
      </w:r>
      <w:r w:rsidR="2C2935B0" w:rsidRPr="00212882">
        <w:rPr>
          <w:rFonts w:ascii="Arial" w:hAnsi="Arial" w:cs="Arial"/>
          <w:b/>
          <w:bCs/>
          <w:szCs w:val="22"/>
        </w:rPr>
        <w:t xml:space="preserve"> (K26A)  </w:t>
      </w:r>
      <w:r w:rsidR="00F0040E" w:rsidRPr="00212882">
        <w:tab/>
      </w:r>
      <w:r w:rsidR="2C2935B0" w:rsidRPr="00212882">
        <w:rPr>
          <w:rFonts w:ascii="Arial" w:hAnsi="Arial" w:cs="Arial"/>
          <w:b/>
          <w:bCs/>
          <w:szCs w:val="22"/>
        </w:rPr>
        <w:t>Kas Te olete</w:t>
      </w:r>
      <w:r w:rsidR="3DED5B78" w:rsidRPr="00212882">
        <w:rPr>
          <w:rFonts w:ascii="Arial" w:hAnsi="Arial" w:cs="Arial"/>
          <w:b/>
          <w:bCs/>
          <w:szCs w:val="22"/>
        </w:rPr>
        <w:t xml:space="preserve"> viimase 6 kuu jooksul</w:t>
      </w:r>
      <w:r w:rsidR="2C2935B0" w:rsidRPr="00212882">
        <w:rPr>
          <w:rFonts w:ascii="Arial" w:hAnsi="Arial" w:cs="Arial"/>
          <w:b/>
          <w:bCs/>
          <w:szCs w:val="22"/>
        </w:rPr>
        <w:t xml:space="preserve"> kasutanud bussi- või rongipeatustes selliseid lähiparklaid?   </w:t>
      </w:r>
    </w:p>
    <w:p w14:paraId="5C12AD7F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Kasutate sageli </w:t>
      </w:r>
    </w:p>
    <w:p w14:paraId="5396C29E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Kasutate aeg-ajalt  </w:t>
      </w:r>
    </w:p>
    <w:p w14:paraId="59B50D4D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kasutanud aga võiks kasutada </w:t>
      </w:r>
    </w:p>
    <w:p w14:paraId="11CC1E04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kasutanud ega kasutaks  </w:t>
      </w:r>
    </w:p>
    <w:p w14:paraId="5EA8272A" w14:textId="77777777" w:rsidR="008A2292" w:rsidRPr="00212882" w:rsidRDefault="008A2292" w:rsidP="00DD2554">
      <w:pPr>
        <w:pStyle w:val="NoSpacing"/>
        <w:numPr>
          <w:ilvl w:val="0"/>
          <w:numId w:val="2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73F35A6F" w14:textId="77777777" w:rsidR="008A2292" w:rsidRPr="00212882" w:rsidRDefault="008A2292" w:rsidP="008A2292">
      <w:pPr>
        <w:pStyle w:val="NoSpacing"/>
        <w:rPr>
          <w:rFonts w:ascii="Arial" w:hAnsi="Arial" w:cs="Arial"/>
          <w:b/>
          <w:bCs/>
          <w:szCs w:val="22"/>
        </w:rPr>
      </w:pPr>
    </w:p>
    <w:p w14:paraId="733CE325" w14:textId="77777777" w:rsidR="002765D5" w:rsidRPr="00212882" w:rsidRDefault="002765D5">
      <w:pPr>
        <w:spacing w:after="160" w:line="259" w:lineRule="auto"/>
        <w:rPr>
          <w:rFonts w:asciiTheme="majorHAnsi" w:eastAsiaTheme="majorEastAsia" w:hAnsiTheme="majorHAnsi" w:cstheme="majorBidi"/>
          <w:sz w:val="26"/>
          <w:szCs w:val="26"/>
        </w:rPr>
      </w:pPr>
      <w:r w:rsidRPr="00212882">
        <w:br w:type="page"/>
      </w:r>
    </w:p>
    <w:p w14:paraId="77F3893A" w14:textId="7F8945F8" w:rsidR="00476C48" w:rsidRPr="00212882" w:rsidRDefault="34614398" w:rsidP="00212882">
      <w:pPr>
        <w:pStyle w:val="Heading1"/>
      </w:pPr>
      <w:bookmarkStart w:id="15" w:name="_JALGRATTA_KASUTAMINE"/>
      <w:bookmarkStart w:id="16" w:name="_Ref205194207"/>
      <w:bookmarkEnd w:id="15"/>
      <w:r w:rsidRPr="00212882">
        <w:t>JALGRATTA KASUTAMINE</w:t>
      </w:r>
      <w:bookmarkEnd w:id="16"/>
    </w:p>
    <w:p w14:paraId="3DE1E190" w14:textId="31E90BD4" w:rsidR="002765D5" w:rsidRPr="00212882" w:rsidRDefault="002765D5" w:rsidP="00212882">
      <w:pPr>
        <w:pStyle w:val="Heading2"/>
      </w:pPr>
      <w:bookmarkStart w:id="17" w:name="_Ref205194209"/>
      <w:r w:rsidRPr="00212882">
        <w:t>Hoiustamine</w:t>
      </w:r>
      <w:bookmarkEnd w:id="17"/>
    </w:p>
    <w:p w14:paraId="0C76C628" w14:textId="77777777" w:rsidR="002765D5" w:rsidRPr="00212882" w:rsidRDefault="002765D5" w:rsidP="002765D5"/>
    <w:p w14:paraId="657F0307" w14:textId="3569CBDA" w:rsidR="00476C48" w:rsidRPr="00212882" w:rsidRDefault="10E288AB" w:rsidP="00476C48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</w:t>
      </w:r>
      <w:r w:rsidR="002D0571" w:rsidRPr="00212882">
        <w:rPr>
          <w:rFonts w:ascii="Arial" w:hAnsi="Arial" w:cs="Arial"/>
          <w:i/>
          <w:iCs/>
          <w:szCs w:val="22"/>
        </w:rPr>
        <w:t xml:space="preserve">A2T_4 </w:t>
      </w:r>
      <w:r w:rsidR="009D02C8" w:rsidRPr="00212882">
        <w:rPr>
          <w:rFonts w:ascii="Arial" w:hAnsi="Arial" w:cs="Arial"/>
          <w:i/>
          <w:iCs/>
          <w:szCs w:val="22"/>
        </w:rPr>
        <w:t xml:space="preserve">= 1-4 </w:t>
      </w:r>
      <w:r w:rsidR="002D0571" w:rsidRPr="00212882">
        <w:rPr>
          <w:rFonts w:ascii="Arial" w:hAnsi="Arial" w:cs="Arial"/>
          <w:i/>
          <w:iCs/>
          <w:szCs w:val="22"/>
        </w:rPr>
        <w:t>või A2N</w:t>
      </w:r>
      <w:r w:rsidR="009D02C8" w:rsidRPr="00212882">
        <w:rPr>
          <w:rFonts w:ascii="Arial" w:hAnsi="Arial" w:cs="Arial"/>
          <w:i/>
          <w:iCs/>
          <w:szCs w:val="22"/>
        </w:rPr>
        <w:t>V</w:t>
      </w:r>
      <w:r w:rsidR="002D0571" w:rsidRPr="00212882">
        <w:rPr>
          <w:rFonts w:ascii="Arial" w:hAnsi="Arial" w:cs="Arial"/>
          <w:i/>
          <w:iCs/>
          <w:szCs w:val="22"/>
        </w:rPr>
        <w:t>_4 = 1-</w:t>
      </w:r>
      <w:r w:rsidR="009D02C8" w:rsidRPr="00212882">
        <w:rPr>
          <w:rFonts w:ascii="Arial" w:hAnsi="Arial" w:cs="Arial"/>
          <w:i/>
          <w:iCs/>
          <w:szCs w:val="22"/>
        </w:rPr>
        <w:t>3</w:t>
      </w:r>
      <w:r w:rsidR="002D0571" w:rsidRPr="00212882">
        <w:rPr>
          <w:rFonts w:ascii="Arial" w:hAnsi="Arial" w:cs="Arial"/>
          <w:i/>
          <w:iCs/>
          <w:szCs w:val="22"/>
        </w:rPr>
        <w:t xml:space="preserve"> </w:t>
      </w:r>
      <w:r w:rsidR="522264CE" w:rsidRPr="00212882">
        <w:rPr>
          <w:rFonts w:ascii="Arial" w:hAnsi="Arial" w:cs="Arial"/>
          <w:i/>
          <w:iCs/>
          <w:szCs w:val="22"/>
        </w:rPr>
        <w:t>(</w:t>
      </w:r>
      <w:r w:rsidR="6BFA6D43" w:rsidRPr="00212882">
        <w:rPr>
          <w:rFonts w:ascii="Arial" w:hAnsi="Arial" w:cs="Arial"/>
          <w:i/>
          <w:iCs/>
          <w:szCs w:val="22"/>
        </w:rPr>
        <w:t>on kasutanud</w:t>
      </w:r>
      <w:r w:rsidR="7243DDF2" w:rsidRPr="00212882">
        <w:rPr>
          <w:rFonts w:ascii="Arial" w:hAnsi="Arial" w:cs="Arial"/>
          <w:i/>
          <w:iCs/>
          <w:szCs w:val="22"/>
        </w:rPr>
        <w:t xml:space="preserve"> </w:t>
      </w:r>
      <w:r w:rsidR="6BFA6D43" w:rsidRPr="00212882">
        <w:rPr>
          <w:rFonts w:ascii="Arial" w:hAnsi="Arial" w:cs="Arial"/>
          <w:i/>
          <w:iCs/>
          <w:szCs w:val="22"/>
        </w:rPr>
        <w:t>jalgratast</w:t>
      </w:r>
      <w:r w:rsidR="522264CE" w:rsidRPr="00212882">
        <w:rPr>
          <w:rFonts w:ascii="Arial" w:hAnsi="Arial" w:cs="Arial"/>
          <w:i/>
          <w:iCs/>
          <w:szCs w:val="22"/>
        </w:rPr>
        <w:t>)</w:t>
      </w:r>
      <w:r w:rsidR="00476C48" w:rsidRPr="00212882">
        <w:br/>
      </w:r>
      <w:r w:rsidR="6BFA6D43"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1</w:t>
      </w:r>
      <w:r w:rsidR="00476C48" w:rsidRPr="00212882">
        <w:tab/>
      </w:r>
      <w:r w:rsidR="00476C48" w:rsidRPr="00212882">
        <w:tab/>
      </w:r>
      <w:r w:rsidRPr="00212882">
        <w:rPr>
          <w:rFonts w:ascii="Arial" w:hAnsi="Arial" w:cs="Arial"/>
          <w:b/>
          <w:bCs/>
          <w:szCs w:val="22"/>
        </w:rPr>
        <w:t>Ku</w:t>
      </w:r>
      <w:r w:rsidR="620977D5" w:rsidRPr="00212882">
        <w:rPr>
          <w:rFonts w:ascii="Arial" w:hAnsi="Arial" w:cs="Arial"/>
          <w:b/>
          <w:bCs/>
          <w:szCs w:val="22"/>
        </w:rPr>
        <w:t xml:space="preserve">s </w:t>
      </w:r>
      <w:r w:rsidR="6281E24C" w:rsidRPr="00212882">
        <w:rPr>
          <w:rFonts w:ascii="Arial" w:hAnsi="Arial" w:cs="Arial"/>
          <w:b/>
          <w:bCs/>
          <w:szCs w:val="22"/>
        </w:rPr>
        <w:t>Te t</w:t>
      </w:r>
      <w:r w:rsidR="620977D5" w:rsidRPr="00212882">
        <w:rPr>
          <w:rFonts w:ascii="Arial" w:hAnsi="Arial" w:cs="Arial"/>
          <w:b/>
          <w:bCs/>
          <w:szCs w:val="22"/>
        </w:rPr>
        <w:t>avaliselt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620977D5" w:rsidRPr="00212882">
        <w:rPr>
          <w:rFonts w:ascii="Arial" w:hAnsi="Arial" w:cs="Arial"/>
          <w:b/>
          <w:bCs/>
          <w:szCs w:val="22"/>
          <w:u w:val="single"/>
        </w:rPr>
        <w:t>oma elukohas</w:t>
      </w:r>
      <w:r w:rsidR="620977D5" w:rsidRPr="00212882">
        <w:rPr>
          <w:rFonts w:ascii="Arial" w:hAnsi="Arial" w:cs="Arial"/>
          <w:b/>
          <w:bCs/>
          <w:szCs w:val="22"/>
        </w:rPr>
        <w:t xml:space="preserve"> pargite või hoiustate </w:t>
      </w:r>
      <w:r w:rsidRPr="00212882">
        <w:rPr>
          <w:rFonts w:ascii="Arial" w:hAnsi="Arial" w:cs="Arial"/>
          <w:b/>
          <w:bCs/>
          <w:szCs w:val="22"/>
        </w:rPr>
        <w:t>jalgratas</w:t>
      </w:r>
      <w:r w:rsidR="620977D5" w:rsidRPr="00212882">
        <w:rPr>
          <w:rFonts w:ascii="Arial" w:hAnsi="Arial" w:cs="Arial"/>
          <w:b/>
          <w:bCs/>
          <w:szCs w:val="22"/>
        </w:rPr>
        <w:t>t</w:t>
      </w:r>
      <w:r w:rsidRPr="00212882">
        <w:rPr>
          <w:rFonts w:ascii="Arial" w:hAnsi="Arial" w:cs="Arial"/>
          <w:b/>
          <w:bCs/>
          <w:szCs w:val="22"/>
        </w:rPr>
        <w:t>?</w:t>
      </w:r>
    </w:p>
    <w:p w14:paraId="54A41E0D" w14:textId="5D32B634" w:rsidR="00476C48" w:rsidRPr="00212882" w:rsidRDefault="00854742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H</w:t>
      </w:r>
      <w:r w:rsidR="00476C48" w:rsidRPr="00212882">
        <w:rPr>
          <w:rFonts w:ascii="Arial" w:hAnsi="Arial" w:cs="Arial"/>
          <w:szCs w:val="22"/>
        </w:rPr>
        <w:t>oovis või tänaval</w:t>
      </w:r>
    </w:p>
    <w:p w14:paraId="186D0FEA" w14:textId="6DAA59D0" w:rsidR="00854742" w:rsidRPr="00212882" w:rsidRDefault="204084C7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Elukoha juurde kuuluvas hoiuruumis (rattamaja, kuur, keldriruum</w:t>
      </w:r>
      <w:r w:rsidR="7CC18660" w:rsidRPr="00212882">
        <w:rPr>
          <w:rFonts w:ascii="Arial" w:hAnsi="Arial" w:cs="Arial"/>
          <w:szCs w:val="22"/>
        </w:rPr>
        <w:t>, garaaž</w:t>
      </w:r>
      <w:r w:rsidRPr="00212882">
        <w:rPr>
          <w:rFonts w:ascii="Arial" w:hAnsi="Arial" w:cs="Arial"/>
          <w:szCs w:val="22"/>
        </w:rPr>
        <w:t xml:space="preserve"> vms)</w:t>
      </w:r>
    </w:p>
    <w:p w14:paraId="3721B1E3" w14:textId="65D0CE70" w:rsidR="00476C48" w:rsidRPr="00212882" w:rsidRDefault="009B5394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Eluruumis, </w:t>
      </w:r>
      <w:r w:rsidR="10E288AB" w:rsidRPr="00212882">
        <w:rPr>
          <w:rFonts w:ascii="Arial" w:hAnsi="Arial" w:cs="Arial"/>
          <w:szCs w:val="22"/>
        </w:rPr>
        <w:t>rõdul</w:t>
      </w:r>
    </w:p>
    <w:p w14:paraId="22B23126" w14:textId="77777777" w:rsidR="00476C48" w:rsidRPr="00212882" w:rsidRDefault="00476C48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Eraldi hoiukohas elukohast eemal</w:t>
      </w:r>
    </w:p>
    <w:p w14:paraId="3AD316B9" w14:textId="175D1047" w:rsidR="006D4E4B" w:rsidRPr="00212882" w:rsidRDefault="39230B83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</w:t>
      </w:r>
      <w:r w:rsidR="214FBA2D" w:rsidRPr="00212882">
        <w:rPr>
          <w:rFonts w:ascii="Arial" w:hAnsi="Arial" w:cs="Arial"/>
          <w:szCs w:val="22"/>
        </w:rPr>
        <w:t>jal</w:t>
      </w:r>
    </w:p>
    <w:p w14:paraId="100773F1" w14:textId="2083EB7A" w:rsidR="00476C48" w:rsidRPr="00212882" w:rsidRDefault="00476C48" w:rsidP="4A0974BB">
      <w:pPr>
        <w:pStyle w:val="NoSpacing"/>
        <w:ind w:left="720"/>
        <w:rPr>
          <w:rFonts w:ascii="Arial" w:hAnsi="Arial" w:cs="Arial"/>
          <w:i/>
          <w:szCs w:val="22"/>
        </w:rPr>
      </w:pPr>
    </w:p>
    <w:p w14:paraId="3581B78C" w14:textId="1CF93BC7" w:rsidR="002E6232" w:rsidRPr="00212882" w:rsidRDefault="00854742" w:rsidP="00476C48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</w:t>
      </w:r>
      <w:r w:rsidR="006D4E4B" w:rsidRPr="00212882">
        <w:rPr>
          <w:rFonts w:ascii="Arial" w:hAnsi="Arial" w:cs="Arial"/>
          <w:i/>
          <w:iCs/>
          <w:szCs w:val="22"/>
        </w:rPr>
        <w:t>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="006D4E4B" w:rsidRPr="00212882">
        <w:rPr>
          <w:rFonts w:ascii="Arial" w:hAnsi="Arial" w:cs="Arial"/>
          <w:i/>
          <w:iCs/>
          <w:szCs w:val="22"/>
        </w:rPr>
        <w:t xml:space="preserve"> = 1-4 (töötab või õpib) &amp; </w:t>
      </w:r>
    </w:p>
    <w:p w14:paraId="08F7AA2A" w14:textId="3C8147B1" w:rsidR="00476C48" w:rsidRPr="00212882" w:rsidRDefault="009D02C8" w:rsidP="00476C48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  <w:r w:rsidR="00B27EEC" w:rsidRPr="00212882">
        <w:br/>
      </w:r>
      <w:r w:rsidR="3BC57B99"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2</w:t>
      </w:r>
      <w:r w:rsidR="10E288AB" w:rsidRPr="00212882">
        <w:rPr>
          <w:rFonts w:ascii="Arial" w:hAnsi="Arial" w:cs="Arial"/>
          <w:b/>
          <w:bCs/>
          <w:szCs w:val="22"/>
        </w:rPr>
        <w:t xml:space="preserve">  </w:t>
      </w:r>
      <w:r w:rsidR="00B27EEC" w:rsidRPr="00212882">
        <w:tab/>
      </w:r>
      <w:r w:rsidR="00B27EEC" w:rsidRPr="00212882">
        <w:tab/>
      </w:r>
      <w:r w:rsidR="10E288AB" w:rsidRPr="00212882">
        <w:rPr>
          <w:rFonts w:ascii="Arial" w:hAnsi="Arial" w:cs="Arial"/>
          <w:b/>
          <w:bCs/>
          <w:szCs w:val="22"/>
        </w:rPr>
        <w:t xml:space="preserve">Kus </w:t>
      </w:r>
      <w:r w:rsidR="6281E24C" w:rsidRPr="00212882">
        <w:rPr>
          <w:rFonts w:ascii="Arial" w:hAnsi="Arial" w:cs="Arial"/>
          <w:b/>
          <w:bCs/>
          <w:szCs w:val="22"/>
        </w:rPr>
        <w:t xml:space="preserve">Te </w:t>
      </w:r>
      <w:r w:rsidR="10E288AB" w:rsidRPr="00212882">
        <w:rPr>
          <w:rFonts w:ascii="Arial" w:hAnsi="Arial" w:cs="Arial"/>
          <w:b/>
          <w:bCs/>
          <w:szCs w:val="22"/>
        </w:rPr>
        <w:t xml:space="preserve">tavaliselt </w:t>
      </w:r>
      <w:r w:rsidR="49185FD0" w:rsidRPr="00212882">
        <w:rPr>
          <w:rFonts w:ascii="Arial" w:hAnsi="Arial" w:cs="Arial"/>
          <w:b/>
          <w:bCs/>
          <w:szCs w:val="22"/>
        </w:rPr>
        <w:t xml:space="preserve"> 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töö</w:t>
      </w:r>
      <w:r w:rsidR="39230B83" w:rsidRPr="00212882">
        <w:rPr>
          <w:rFonts w:ascii="Arial" w:hAnsi="Arial" w:cs="Arial"/>
          <w:b/>
          <w:bCs/>
          <w:szCs w:val="22"/>
          <w:u w:val="single"/>
        </w:rPr>
        <w:t xml:space="preserve">l 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/</w:t>
      </w:r>
      <w:r w:rsidR="39230B83" w:rsidRPr="00212882">
        <w:rPr>
          <w:rFonts w:ascii="Arial" w:hAnsi="Arial" w:cs="Arial"/>
          <w:b/>
          <w:bCs/>
          <w:szCs w:val="22"/>
          <w:u w:val="single"/>
        </w:rPr>
        <w:t xml:space="preserve"> 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kool</w:t>
      </w:r>
      <w:r w:rsidR="39230B83" w:rsidRPr="00212882">
        <w:rPr>
          <w:rFonts w:ascii="Arial" w:hAnsi="Arial" w:cs="Arial"/>
          <w:b/>
          <w:bCs/>
          <w:szCs w:val="22"/>
          <w:u w:val="single"/>
        </w:rPr>
        <w:t>i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s</w:t>
      </w:r>
      <w:r w:rsidR="10E288AB" w:rsidRPr="00212882">
        <w:rPr>
          <w:rFonts w:ascii="Arial" w:hAnsi="Arial" w:cs="Arial"/>
          <w:b/>
          <w:bCs/>
          <w:szCs w:val="22"/>
        </w:rPr>
        <w:t xml:space="preserve"> </w:t>
      </w:r>
      <w:r w:rsidR="342EFE7C" w:rsidRPr="00212882">
        <w:rPr>
          <w:rFonts w:ascii="Arial" w:hAnsi="Arial" w:cs="Arial"/>
          <w:b/>
          <w:bCs/>
          <w:szCs w:val="22"/>
        </w:rPr>
        <w:t xml:space="preserve">jalgratast </w:t>
      </w:r>
      <w:r w:rsidR="620977D5" w:rsidRPr="00212882">
        <w:rPr>
          <w:rFonts w:ascii="Arial" w:hAnsi="Arial" w:cs="Arial"/>
          <w:b/>
          <w:bCs/>
          <w:szCs w:val="22"/>
        </w:rPr>
        <w:t>pargite või hoiustate</w:t>
      </w:r>
      <w:r w:rsidR="0B3E6F09" w:rsidRPr="00212882">
        <w:rPr>
          <w:rFonts w:ascii="Arial" w:hAnsi="Arial" w:cs="Arial"/>
          <w:b/>
          <w:bCs/>
          <w:szCs w:val="22"/>
        </w:rPr>
        <w:t>?</w:t>
      </w:r>
    </w:p>
    <w:p w14:paraId="2047B6EC" w14:textId="77777777" w:rsidR="00476C48" w:rsidRPr="00212882" w:rsidRDefault="00476C48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Hoone juures või hoovis asuvas rattaparklas</w:t>
      </w:r>
    </w:p>
    <w:p w14:paraId="7A412EE8" w14:textId="41722D5B" w:rsidR="00476C48" w:rsidRPr="00212882" w:rsidRDefault="204084C7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Rataste parkmiseks mõeldud suletud</w:t>
      </w:r>
      <w:r w:rsidR="3B557090" w:rsidRPr="00212882">
        <w:rPr>
          <w:rFonts w:ascii="Arial" w:hAnsi="Arial" w:cs="Arial"/>
          <w:szCs w:val="22"/>
        </w:rPr>
        <w:t xml:space="preserve"> </w:t>
      </w:r>
      <w:r w:rsidR="7BF9ACF2" w:rsidRPr="00212882">
        <w:rPr>
          <w:rFonts w:ascii="Arial" w:hAnsi="Arial" w:cs="Arial"/>
          <w:szCs w:val="22"/>
        </w:rPr>
        <w:t>h</w:t>
      </w:r>
      <w:r w:rsidR="1E0A69B0" w:rsidRPr="00212882">
        <w:rPr>
          <w:rFonts w:ascii="Arial" w:hAnsi="Arial" w:cs="Arial"/>
          <w:szCs w:val="22"/>
        </w:rPr>
        <w:t>oiuruumis</w:t>
      </w:r>
      <w:r w:rsidR="1470E239" w:rsidRPr="00212882">
        <w:rPr>
          <w:rFonts w:ascii="Arial" w:hAnsi="Arial" w:cs="Arial"/>
          <w:szCs w:val="22"/>
        </w:rPr>
        <w:t xml:space="preserve"> (parkimismaja, rattaruum, kuur) vms</w:t>
      </w:r>
    </w:p>
    <w:p w14:paraId="14E6E574" w14:textId="3A1EED26" w:rsidR="38DEA0DD" w:rsidRPr="00212882" w:rsidRDefault="10E288AB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Siseruumides</w:t>
      </w:r>
    </w:p>
    <w:p w14:paraId="5AD0A73B" w14:textId="3DE66D46" w:rsidR="38DEA0DD" w:rsidRPr="00212882" w:rsidRDefault="38DEA0DD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Mujal</w:t>
      </w:r>
    </w:p>
    <w:p w14:paraId="464784E3" w14:textId="3193FC13" w:rsidR="10E288AB" w:rsidRPr="00212882" w:rsidRDefault="23A8ECCD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Ei ole </w:t>
      </w:r>
      <w:r w:rsidR="7ABB2D05" w:rsidRPr="00212882">
        <w:rPr>
          <w:rFonts w:ascii="Arial" w:hAnsi="Arial" w:cs="Arial"/>
          <w:i/>
          <w:iCs/>
          <w:szCs w:val="22"/>
        </w:rPr>
        <w:t>liikunud jalgrattaga</w:t>
      </w:r>
      <w:r w:rsidRPr="00212882">
        <w:rPr>
          <w:rFonts w:ascii="Arial" w:hAnsi="Arial" w:cs="Arial"/>
          <w:i/>
          <w:iCs/>
          <w:szCs w:val="22"/>
        </w:rPr>
        <w:t xml:space="preserve"> tööle / kooli</w:t>
      </w:r>
      <w:r w:rsidR="59CEA260" w:rsidRPr="00212882">
        <w:rPr>
          <w:rFonts w:ascii="Arial" w:hAnsi="Arial" w:cs="Arial"/>
          <w:i/>
          <w:iCs/>
          <w:szCs w:val="22"/>
        </w:rPr>
        <w:t xml:space="preserve"> /exclusive/</w:t>
      </w:r>
    </w:p>
    <w:p w14:paraId="0AABD697" w14:textId="77777777" w:rsidR="00476C48" w:rsidRPr="00212882" w:rsidRDefault="00476C48" w:rsidP="00476C48">
      <w:pPr>
        <w:pStyle w:val="NoSpacing"/>
        <w:rPr>
          <w:rFonts w:ascii="Arial" w:hAnsi="Arial" w:cs="Arial"/>
          <w:szCs w:val="22"/>
        </w:rPr>
      </w:pPr>
    </w:p>
    <w:p w14:paraId="4BA3DA49" w14:textId="0EA19ADB" w:rsidR="002E6232" w:rsidRPr="00212882" w:rsidRDefault="006D4E4B" w:rsidP="00476C48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1-4 (töötab või õpib) &amp; </w:t>
      </w:r>
    </w:p>
    <w:p w14:paraId="74EC7A0D" w14:textId="77777777" w:rsidR="009D02C8" w:rsidRPr="00212882" w:rsidRDefault="009D02C8" w:rsidP="00476C48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</w:p>
    <w:p w14:paraId="1C13F248" w14:textId="39CE754E" w:rsidR="00476C48" w:rsidRPr="00212882" w:rsidRDefault="00CF52FA" w:rsidP="00476C48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="00476C48" w:rsidRPr="00212882">
        <w:rPr>
          <w:rFonts w:ascii="Arial" w:hAnsi="Arial" w:cs="Arial"/>
          <w:szCs w:val="22"/>
        </w:rPr>
        <w:t xml:space="preserve">  </w:t>
      </w:r>
      <w:r w:rsidR="00476C48" w:rsidRPr="00212882">
        <w:tab/>
      </w:r>
      <w:r w:rsidR="002C63F4" w:rsidRPr="00212882">
        <w:tab/>
      </w:r>
      <w:r w:rsidR="00476C48" w:rsidRPr="00212882">
        <w:rPr>
          <w:rFonts w:ascii="Arial" w:hAnsi="Arial" w:cs="Arial"/>
          <w:b/>
          <w:bCs/>
          <w:szCs w:val="22"/>
        </w:rPr>
        <w:t>Millised võimalused</w:t>
      </w:r>
      <w:r w:rsidR="006D4E4B" w:rsidRPr="00212882">
        <w:rPr>
          <w:rFonts w:ascii="Arial" w:hAnsi="Arial" w:cs="Arial"/>
          <w:b/>
          <w:bCs/>
          <w:szCs w:val="22"/>
        </w:rPr>
        <w:t xml:space="preserve"> Teil tööl / koolis </w:t>
      </w:r>
      <w:r w:rsidR="00DB74BC" w:rsidRPr="00212882">
        <w:rPr>
          <w:rFonts w:ascii="Arial" w:hAnsi="Arial" w:cs="Arial"/>
          <w:b/>
          <w:bCs/>
          <w:szCs w:val="22"/>
        </w:rPr>
        <w:t>jalg</w:t>
      </w:r>
      <w:r w:rsidR="00476C48" w:rsidRPr="00212882">
        <w:rPr>
          <w:rFonts w:ascii="Arial" w:hAnsi="Arial" w:cs="Arial"/>
          <w:b/>
          <w:bCs/>
          <w:szCs w:val="22"/>
        </w:rPr>
        <w:t>rataste</w:t>
      </w:r>
      <w:r w:rsidR="006D4E4B" w:rsidRPr="00212882">
        <w:rPr>
          <w:rFonts w:ascii="Arial" w:hAnsi="Arial" w:cs="Arial"/>
          <w:b/>
          <w:bCs/>
          <w:szCs w:val="22"/>
        </w:rPr>
        <w:t xml:space="preserve"> </w:t>
      </w:r>
      <w:r w:rsidR="00476C48" w:rsidRPr="00212882">
        <w:rPr>
          <w:rFonts w:ascii="Arial" w:hAnsi="Arial" w:cs="Arial"/>
          <w:b/>
          <w:bCs/>
          <w:szCs w:val="22"/>
        </w:rPr>
        <w:t>hoiustamiseks</w:t>
      </w:r>
      <w:r w:rsidR="006D4E4B" w:rsidRPr="00212882">
        <w:rPr>
          <w:rFonts w:ascii="Arial" w:hAnsi="Arial" w:cs="Arial"/>
          <w:b/>
          <w:bCs/>
          <w:szCs w:val="22"/>
        </w:rPr>
        <w:t xml:space="preserve"> on</w:t>
      </w:r>
      <w:r w:rsidR="00476C48" w:rsidRPr="00212882">
        <w:rPr>
          <w:rFonts w:ascii="Arial" w:hAnsi="Arial" w:cs="Arial"/>
          <w:b/>
          <w:bCs/>
          <w:szCs w:val="22"/>
        </w:rPr>
        <w:t>?</w:t>
      </w:r>
    </w:p>
    <w:p w14:paraId="44426ED3" w14:textId="77777777" w:rsidR="00476C48" w:rsidRPr="00212882" w:rsidRDefault="00476C48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Post (valgusti, vms ratta lukustamiseks kasutatav tänavaelement, mis pole selleks mõeldud)</w:t>
      </w:r>
    </w:p>
    <w:p w14:paraId="43A2771C" w14:textId="76194A66" w:rsidR="00476C48" w:rsidRPr="00212882" w:rsidRDefault="10E288AB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Ratta</w:t>
      </w:r>
      <w:r w:rsidR="4A008175" w:rsidRPr="00212882">
        <w:rPr>
          <w:rFonts w:ascii="Arial" w:hAnsi="Arial" w:cs="Arial"/>
          <w:szCs w:val="22"/>
        </w:rPr>
        <w:t>parkla</w:t>
      </w:r>
      <w:r w:rsidRPr="00212882">
        <w:rPr>
          <w:rFonts w:ascii="Arial" w:hAnsi="Arial" w:cs="Arial"/>
          <w:szCs w:val="22"/>
        </w:rPr>
        <w:t xml:space="preserve"> (ratta kinnitamiseks ettenähtud </w:t>
      </w:r>
      <w:r w:rsidR="31CF4CA4" w:rsidRPr="00212882">
        <w:rPr>
          <w:rFonts w:ascii="Arial" w:hAnsi="Arial" w:cs="Arial"/>
          <w:szCs w:val="22"/>
        </w:rPr>
        <w:t xml:space="preserve">raam vm </w:t>
      </w:r>
      <w:r w:rsidRPr="00212882">
        <w:rPr>
          <w:rFonts w:ascii="Arial" w:hAnsi="Arial" w:cs="Arial"/>
          <w:szCs w:val="22"/>
        </w:rPr>
        <w:t>rajatis)</w:t>
      </w:r>
    </w:p>
    <w:p w14:paraId="1BD694AA" w14:textId="66B2DF7B" w:rsidR="10E288AB" w:rsidRPr="00212882" w:rsidRDefault="10E288AB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Rat</w:t>
      </w:r>
      <w:r w:rsidR="0D716CBA" w:rsidRPr="00212882">
        <w:rPr>
          <w:rFonts w:ascii="Arial" w:hAnsi="Arial" w:cs="Arial"/>
          <w:szCs w:val="22"/>
        </w:rPr>
        <w:t>a</w:t>
      </w:r>
      <w:r w:rsidR="6E951FBA" w:rsidRPr="00212882">
        <w:rPr>
          <w:rFonts w:ascii="Arial" w:hAnsi="Arial" w:cs="Arial"/>
          <w:szCs w:val="22"/>
        </w:rPr>
        <w:t xml:space="preserve">ste parkimiseks mõeldud </w:t>
      </w:r>
      <w:r w:rsidR="2D41096B" w:rsidRPr="00212882">
        <w:rPr>
          <w:rFonts w:ascii="Arial" w:hAnsi="Arial" w:cs="Arial"/>
          <w:szCs w:val="22"/>
        </w:rPr>
        <w:t xml:space="preserve">suletud </w:t>
      </w:r>
      <w:r w:rsidR="76FD94EB" w:rsidRPr="00212882">
        <w:rPr>
          <w:rFonts w:ascii="Arial" w:hAnsi="Arial" w:cs="Arial"/>
          <w:szCs w:val="22"/>
        </w:rPr>
        <w:t>hoiu</w:t>
      </w:r>
      <w:r w:rsidRPr="00212882">
        <w:rPr>
          <w:rFonts w:ascii="Arial" w:hAnsi="Arial" w:cs="Arial"/>
          <w:szCs w:val="22"/>
        </w:rPr>
        <w:t xml:space="preserve">ruum </w:t>
      </w:r>
    </w:p>
    <w:p w14:paraId="76BF6CA8" w14:textId="61097B31" w:rsidR="644B3B60" w:rsidRPr="00212882" w:rsidRDefault="644B3B60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Siseruum</w:t>
      </w:r>
    </w:p>
    <w:p w14:paraId="00828392" w14:textId="3E6E98EE" w:rsidR="39230B83" w:rsidRPr="00212882" w:rsidRDefault="39230B83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Muu</w:t>
      </w:r>
    </w:p>
    <w:p w14:paraId="19C26B75" w14:textId="3EEAFFF4" w:rsidR="10E288AB" w:rsidRPr="00212882" w:rsidRDefault="10E288AB" w:rsidP="00616BEE">
      <w:pPr>
        <w:pStyle w:val="NoSpacing"/>
        <w:numPr>
          <w:ilvl w:val="0"/>
          <w:numId w:val="15"/>
        </w:numPr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szCs w:val="22"/>
        </w:rPr>
        <w:t>Pole sobiliku võimalust ratta hoidmiseks</w:t>
      </w:r>
      <w:r w:rsidR="39230B83" w:rsidRPr="00212882">
        <w:rPr>
          <w:rFonts w:ascii="Arial" w:hAnsi="Arial" w:cs="Arial"/>
          <w:szCs w:val="22"/>
        </w:rPr>
        <w:t xml:space="preserve"> </w:t>
      </w:r>
      <w:r w:rsidR="39230B83" w:rsidRPr="00212882">
        <w:rPr>
          <w:rFonts w:ascii="Arial" w:hAnsi="Arial" w:cs="Arial"/>
          <w:i/>
          <w:iCs/>
          <w:szCs w:val="22"/>
        </w:rPr>
        <w:t>/exclusive/</w:t>
      </w:r>
    </w:p>
    <w:p w14:paraId="6D637B2F" w14:textId="420A3196" w:rsidR="78078AD1" w:rsidRPr="00212882" w:rsidRDefault="78078AD1" w:rsidP="00616BEE">
      <w:pPr>
        <w:pStyle w:val="NoSpacing"/>
        <w:numPr>
          <w:ilvl w:val="0"/>
          <w:numId w:val="15"/>
        </w:numPr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Ei oska vastata</w:t>
      </w:r>
      <w:r w:rsidR="7786C028" w:rsidRPr="00212882">
        <w:rPr>
          <w:rFonts w:ascii="Arial" w:hAnsi="Arial" w:cs="Arial"/>
          <w:i/>
          <w:iCs/>
          <w:szCs w:val="22"/>
        </w:rPr>
        <w:t xml:space="preserve"> /exclusive/</w:t>
      </w:r>
    </w:p>
    <w:p w14:paraId="1EE6D5D6" w14:textId="77777777" w:rsidR="002765D5" w:rsidRPr="00212882" w:rsidRDefault="002765D5" w:rsidP="002765D5">
      <w:pPr>
        <w:pStyle w:val="NoSpacing"/>
        <w:rPr>
          <w:rFonts w:ascii="Arial" w:hAnsi="Arial" w:cs="Arial"/>
          <w:i/>
          <w:iCs/>
          <w:szCs w:val="22"/>
        </w:rPr>
      </w:pPr>
    </w:p>
    <w:p w14:paraId="18A6355B" w14:textId="4A088246" w:rsidR="002765D5" w:rsidRPr="00212882" w:rsidRDefault="002765D5" w:rsidP="00212882">
      <w:pPr>
        <w:pStyle w:val="Heading2"/>
      </w:pPr>
      <w:bookmarkStart w:id="18" w:name="_Ref205194211"/>
      <w:r w:rsidRPr="00212882">
        <w:t>Jalgratta ühildamine</w:t>
      </w:r>
      <w:r w:rsidR="00B872C1" w:rsidRPr="00212882">
        <w:t xml:space="preserve"> ühistranspordiga</w:t>
      </w:r>
      <w:bookmarkEnd w:id="18"/>
    </w:p>
    <w:p w14:paraId="11FFB2DE" w14:textId="77777777" w:rsidR="002765D5" w:rsidRPr="00212882" w:rsidRDefault="002765D5" w:rsidP="00605A8A">
      <w:pPr>
        <w:pStyle w:val="NoSpacing"/>
        <w:rPr>
          <w:rFonts w:ascii="Arial" w:hAnsi="Arial" w:cs="Arial"/>
          <w:i/>
          <w:iCs/>
          <w:szCs w:val="22"/>
        </w:rPr>
      </w:pPr>
    </w:p>
    <w:p w14:paraId="3947FC27" w14:textId="23D8B8AF" w:rsidR="00605A8A" w:rsidRPr="00212882" w:rsidRDefault="12D7037E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= 15-aastased või vanemad </w:t>
      </w:r>
      <w:r w:rsidR="4BB43B51" w:rsidRPr="00212882">
        <w:rPr>
          <w:rFonts w:ascii="Arial" w:hAnsi="Arial" w:cs="Arial"/>
          <w:i/>
          <w:iCs/>
          <w:szCs w:val="22"/>
        </w:rPr>
        <w:t xml:space="preserve"> &amp;</w:t>
      </w:r>
    </w:p>
    <w:p w14:paraId="7127C2CC" w14:textId="1045557D" w:rsidR="0038470B" w:rsidRPr="00212882" w:rsidRDefault="009D02C8" w:rsidP="00605A8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</w:p>
    <w:p w14:paraId="5FEDC31F" w14:textId="3BBA9029" w:rsidR="0038470B" w:rsidRPr="00212882" w:rsidRDefault="33EDCEE2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="677E034E" w:rsidRPr="00212882">
        <w:rPr>
          <w:rFonts w:ascii="Arial" w:hAnsi="Arial" w:cs="Arial"/>
          <w:b/>
          <w:bCs/>
          <w:szCs w:val="22"/>
        </w:rPr>
        <w:t xml:space="preserve"> (K29)</w:t>
      </w:r>
      <w:r w:rsidR="3BC57B99" w:rsidRPr="00212882">
        <w:tab/>
      </w:r>
      <w:r w:rsidR="677E034E" w:rsidRPr="00212882">
        <w:rPr>
          <w:rFonts w:ascii="Arial" w:hAnsi="Arial" w:cs="Arial"/>
          <w:b/>
          <w:bCs/>
          <w:szCs w:val="22"/>
        </w:rPr>
        <w:t>Kas Teie tavapäras</w:t>
      </w:r>
      <w:r w:rsidR="70BBF465" w:rsidRPr="00212882">
        <w:rPr>
          <w:rFonts w:ascii="Arial" w:hAnsi="Arial" w:cs="Arial"/>
          <w:b/>
          <w:bCs/>
          <w:szCs w:val="22"/>
        </w:rPr>
        <w:t>t</w:t>
      </w:r>
      <w:r w:rsidR="677E034E" w:rsidRPr="00212882">
        <w:rPr>
          <w:rFonts w:ascii="Arial" w:hAnsi="Arial" w:cs="Arial"/>
          <w:b/>
          <w:bCs/>
          <w:szCs w:val="22"/>
        </w:rPr>
        <w:t>el</w:t>
      </w:r>
      <w:r w:rsidR="00376F15" w:rsidRPr="00212882">
        <w:rPr>
          <w:rFonts w:ascii="Arial" w:hAnsi="Arial" w:cs="Arial"/>
          <w:b/>
          <w:bCs/>
          <w:szCs w:val="22"/>
        </w:rPr>
        <w:t xml:space="preserve"> </w:t>
      </w:r>
      <w:r w:rsidR="677E034E" w:rsidRPr="00212882">
        <w:rPr>
          <w:rFonts w:ascii="Arial" w:hAnsi="Arial" w:cs="Arial"/>
          <w:b/>
          <w:bCs/>
          <w:szCs w:val="22"/>
        </w:rPr>
        <w:t>teekon</w:t>
      </w:r>
      <w:r w:rsidR="3388680C" w:rsidRPr="00212882">
        <w:rPr>
          <w:rFonts w:ascii="Arial" w:hAnsi="Arial" w:cs="Arial"/>
          <w:b/>
          <w:bCs/>
          <w:szCs w:val="22"/>
        </w:rPr>
        <w:t>dadel</w:t>
      </w:r>
      <w:r w:rsidR="677E034E" w:rsidRPr="00212882">
        <w:rPr>
          <w:rFonts w:ascii="Arial" w:hAnsi="Arial" w:cs="Arial"/>
          <w:b/>
          <w:bCs/>
          <w:szCs w:val="22"/>
        </w:rPr>
        <w:t xml:space="preserve"> on võimalik </w:t>
      </w:r>
      <w:r w:rsidR="0A6E10E4" w:rsidRPr="00212882">
        <w:rPr>
          <w:rFonts w:ascii="Arial" w:hAnsi="Arial" w:cs="Arial"/>
          <w:b/>
          <w:bCs/>
          <w:szCs w:val="22"/>
        </w:rPr>
        <w:t xml:space="preserve">jalgratta kasutamist </w:t>
      </w:r>
      <w:r w:rsidR="677E034E" w:rsidRPr="00212882">
        <w:rPr>
          <w:rFonts w:ascii="Arial" w:hAnsi="Arial" w:cs="Arial"/>
          <w:b/>
          <w:bCs/>
          <w:szCs w:val="22"/>
        </w:rPr>
        <w:t xml:space="preserve">ühildada ühistranspordiga – võtta jalgratast </w:t>
      </w:r>
      <w:r w:rsidR="00376F15" w:rsidRPr="00212882">
        <w:rPr>
          <w:rFonts w:ascii="Arial" w:hAnsi="Arial" w:cs="Arial"/>
          <w:b/>
          <w:bCs/>
          <w:szCs w:val="22"/>
        </w:rPr>
        <w:t>maakonna- või kaugliini</w:t>
      </w:r>
      <w:r w:rsidR="677E034E" w:rsidRPr="00212882">
        <w:rPr>
          <w:rFonts w:ascii="Arial" w:hAnsi="Arial" w:cs="Arial"/>
          <w:b/>
          <w:bCs/>
          <w:szCs w:val="22"/>
        </w:rPr>
        <w:t>bussi</w:t>
      </w:r>
      <w:r w:rsidR="2DDEE951" w:rsidRPr="00212882">
        <w:rPr>
          <w:rFonts w:ascii="Arial" w:hAnsi="Arial" w:cs="Arial"/>
          <w:b/>
          <w:bCs/>
          <w:szCs w:val="22"/>
        </w:rPr>
        <w:t xml:space="preserve"> </w:t>
      </w:r>
      <w:r w:rsidR="677E034E" w:rsidRPr="00212882">
        <w:rPr>
          <w:rFonts w:ascii="Arial" w:hAnsi="Arial" w:cs="Arial"/>
          <w:b/>
          <w:bCs/>
          <w:szCs w:val="22"/>
        </w:rPr>
        <w:t>või rongi?</w:t>
      </w:r>
    </w:p>
    <w:p w14:paraId="3F63641D" w14:textId="77777777" w:rsidR="0038470B" w:rsidRPr="00212882" w:rsidRDefault="0038470B" w:rsidP="00DD2554">
      <w:pPr>
        <w:pStyle w:val="NoSpacing"/>
        <w:numPr>
          <w:ilvl w:val="0"/>
          <w:numId w:val="3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</w:t>
      </w:r>
    </w:p>
    <w:p w14:paraId="63047CEE" w14:textId="77777777" w:rsidR="0038470B" w:rsidRPr="00212882" w:rsidRDefault="0038470B" w:rsidP="00DD2554">
      <w:pPr>
        <w:pStyle w:val="NoSpacing"/>
        <w:numPr>
          <w:ilvl w:val="0"/>
          <w:numId w:val="3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</w:p>
    <w:p w14:paraId="3E39B2D8" w14:textId="77777777" w:rsidR="0038470B" w:rsidRPr="00212882" w:rsidRDefault="0038470B" w:rsidP="00DD2554">
      <w:pPr>
        <w:pStyle w:val="NoSpacing"/>
        <w:numPr>
          <w:ilvl w:val="0"/>
          <w:numId w:val="3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468ED006" w14:textId="77777777" w:rsidR="0038470B" w:rsidRPr="00212882" w:rsidRDefault="0038470B" w:rsidP="0038470B">
      <w:pPr>
        <w:pStyle w:val="NoSpacing"/>
        <w:rPr>
          <w:rFonts w:ascii="Arial" w:hAnsi="Arial" w:cs="Arial"/>
          <w:b/>
          <w:bCs/>
          <w:szCs w:val="22"/>
        </w:rPr>
      </w:pPr>
    </w:p>
    <w:p w14:paraId="3A57F62A" w14:textId="6ED8C645" w:rsidR="0038470B" w:rsidRPr="00212882" w:rsidRDefault="74DD59E3" w:rsidP="0088349A">
      <w:pPr>
        <w:pStyle w:val="NoSpacing"/>
        <w:rPr>
          <w:rFonts w:cstheme="minorHAnsi"/>
          <w:i/>
          <w:iCs/>
          <w:szCs w:val="22"/>
        </w:rPr>
      </w:pPr>
      <w:r w:rsidRPr="00212882">
        <w:rPr>
          <w:rFonts w:cstheme="minorHAnsi"/>
          <w:i/>
          <w:iCs/>
          <w:szCs w:val="22"/>
        </w:rPr>
        <w:t xml:space="preserve">F: T1 = 15-aastased või vanemad </w:t>
      </w:r>
      <w:r w:rsidR="4BB43B51" w:rsidRPr="00212882">
        <w:rPr>
          <w:rFonts w:cstheme="minorHAnsi"/>
          <w:i/>
          <w:iCs/>
          <w:szCs w:val="22"/>
        </w:rPr>
        <w:t>&amp;</w:t>
      </w:r>
    </w:p>
    <w:p w14:paraId="5681BC00" w14:textId="77777777" w:rsidR="009D02C8" w:rsidRPr="00212882" w:rsidRDefault="009D02C8" w:rsidP="0038470B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</w:p>
    <w:p w14:paraId="6E25EDBE" w14:textId="5D4C1AA6" w:rsidR="0038470B" w:rsidRPr="00212882" w:rsidRDefault="4BB43B51" w:rsidP="00212882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5</w:t>
      </w:r>
      <w:r w:rsidR="522264CE" w:rsidRPr="00212882">
        <w:rPr>
          <w:rFonts w:ascii="Arial" w:hAnsi="Arial" w:cs="Arial"/>
          <w:b/>
          <w:bCs/>
          <w:szCs w:val="22"/>
        </w:rPr>
        <w:t xml:space="preserve"> (K29A)  </w:t>
      </w:r>
      <w:r w:rsidR="00605A8A" w:rsidRPr="00212882">
        <w:tab/>
      </w:r>
      <w:r w:rsidR="522264CE" w:rsidRPr="00212882">
        <w:rPr>
          <w:rFonts w:ascii="Arial" w:hAnsi="Arial" w:cs="Arial"/>
          <w:b/>
          <w:bCs/>
          <w:szCs w:val="22"/>
        </w:rPr>
        <w:t xml:space="preserve">Kas Te olete </w:t>
      </w:r>
      <w:r w:rsidR="00C20B1C" w:rsidRPr="00212882">
        <w:rPr>
          <w:rFonts w:ascii="Arial" w:hAnsi="Arial" w:cs="Arial"/>
          <w:b/>
          <w:bCs/>
          <w:szCs w:val="22"/>
        </w:rPr>
        <w:t xml:space="preserve">viimase 12 kuu jooksul </w:t>
      </w:r>
      <w:r w:rsidR="14EFB5FB" w:rsidRPr="00212882">
        <w:rPr>
          <w:rFonts w:ascii="Arial" w:hAnsi="Arial" w:cs="Arial"/>
          <w:b/>
          <w:szCs w:val="22"/>
        </w:rPr>
        <w:t>jalg</w:t>
      </w:r>
      <w:r w:rsidR="68FF4181" w:rsidRPr="00212882">
        <w:rPr>
          <w:rFonts w:ascii="Arial" w:hAnsi="Arial" w:cs="Arial"/>
          <w:b/>
          <w:bCs/>
          <w:szCs w:val="22"/>
        </w:rPr>
        <w:t>ratta</w:t>
      </w:r>
      <w:r w:rsidR="2B38F032" w:rsidRPr="00212882">
        <w:rPr>
          <w:rFonts w:ascii="Arial" w:hAnsi="Arial" w:cs="Arial"/>
          <w:b/>
          <w:bCs/>
          <w:szCs w:val="22"/>
        </w:rPr>
        <w:t xml:space="preserve"> kasutamist </w:t>
      </w:r>
      <w:r w:rsidR="68FF4181" w:rsidRPr="00212882">
        <w:rPr>
          <w:rFonts w:ascii="Arial" w:hAnsi="Arial" w:cs="Arial"/>
          <w:b/>
          <w:bCs/>
          <w:szCs w:val="22"/>
        </w:rPr>
        <w:t>ühildanud ühistranspordiga</w:t>
      </w:r>
      <w:r w:rsidR="00C20B1C" w:rsidRPr="00212882">
        <w:rPr>
          <w:rFonts w:ascii="Arial" w:hAnsi="Arial" w:cs="Arial"/>
          <w:b/>
          <w:bCs/>
          <w:szCs w:val="22"/>
        </w:rPr>
        <w:t xml:space="preserve"> - võtnud jalgratta maakonna- või kaugliinibussi või rongi</w:t>
      </w:r>
      <w:r w:rsidR="522264CE" w:rsidRPr="00212882">
        <w:rPr>
          <w:rFonts w:ascii="Arial" w:hAnsi="Arial" w:cs="Arial"/>
          <w:b/>
          <w:bCs/>
          <w:szCs w:val="22"/>
        </w:rPr>
        <w:t>?</w:t>
      </w:r>
    </w:p>
    <w:p w14:paraId="401E7408" w14:textId="3EEFEB03" w:rsidR="0038470B" w:rsidRPr="00212882" w:rsidRDefault="00B872C1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</w:t>
      </w:r>
      <w:r w:rsidR="0038470B" w:rsidRPr="00212882">
        <w:rPr>
          <w:rFonts w:ascii="Arial" w:hAnsi="Arial" w:cs="Arial"/>
          <w:szCs w:val="22"/>
        </w:rPr>
        <w:t xml:space="preserve">sageli </w:t>
      </w:r>
    </w:p>
    <w:p w14:paraId="6B5637F0" w14:textId="3620A84B" w:rsidR="0038470B" w:rsidRPr="00212882" w:rsidRDefault="00B872C1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</w:t>
      </w:r>
      <w:r w:rsidR="0038470B" w:rsidRPr="00212882">
        <w:rPr>
          <w:rFonts w:ascii="Arial" w:hAnsi="Arial" w:cs="Arial"/>
          <w:szCs w:val="22"/>
        </w:rPr>
        <w:t xml:space="preserve">aeg-ajalt  </w:t>
      </w:r>
    </w:p>
    <w:p w14:paraId="65ACD4A4" w14:textId="51955237" w:rsidR="0038470B" w:rsidRPr="00212882" w:rsidRDefault="0038470B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</w:t>
      </w:r>
      <w:r w:rsidR="00B872C1" w:rsidRPr="00212882">
        <w:rPr>
          <w:rFonts w:ascii="Arial" w:hAnsi="Arial" w:cs="Arial"/>
          <w:szCs w:val="22"/>
        </w:rPr>
        <w:t>ühildanud</w:t>
      </w:r>
      <w:r w:rsidRPr="00212882">
        <w:rPr>
          <w:rFonts w:ascii="Arial" w:hAnsi="Arial" w:cs="Arial"/>
          <w:szCs w:val="22"/>
        </w:rPr>
        <w:t xml:space="preserve"> aga võiks </w:t>
      </w:r>
    </w:p>
    <w:p w14:paraId="32668B7E" w14:textId="321B9CED" w:rsidR="0038470B" w:rsidRPr="00212882" w:rsidRDefault="0038470B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</w:t>
      </w:r>
      <w:r w:rsidR="00B872C1" w:rsidRPr="00212882">
        <w:rPr>
          <w:rFonts w:ascii="Arial" w:hAnsi="Arial" w:cs="Arial"/>
          <w:szCs w:val="22"/>
        </w:rPr>
        <w:t>ühildanud</w:t>
      </w:r>
      <w:r w:rsidRPr="00212882">
        <w:rPr>
          <w:rFonts w:ascii="Arial" w:hAnsi="Arial" w:cs="Arial"/>
          <w:szCs w:val="22"/>
        </w:rPr>
        <w:t xml:space="preserve"> ega </w:t>
      </w:r>
      <w:r w:rsidR="00B872C1" w:rsidRPr="00212882">
        <w:rPr>
          <w:rFonts w:ascii="Arial" w:hAnsi="Arial" w:cs="Arial"/>
          <w:szCs w:val="22"/>
        </w:rPr>
        <w:t>proovi</w:t>
      </w:r>
    </w:p>
    <w:p w14:paraId="23023A8A" w14:textId="77777777" w:rsidR="0038470B" w:rsidRPr="00212882" w:rsidRDefault="0038470B" w:rsidP="00DD2554">
      <w:pPr>
        <w:pStyle w:val="NoSpacing"/>
        <w:numPr>
          <w:ilvl w:val="0"/>
          <w:numId w:val="3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608B9607" w14:textId="21A40BDB" w:rsidR="0024213A" w:rsidRPr="00212882" w:rsidRDefault="0024213A" w:rsidP="00212882">
      <w:pPr>
        <w:pStyle w:val="Heading1"/>
      </w:pPr>
      <w:bookmarkStart w:id="19" w:name="_ÜHISTRANSPORDI_KASUTAMINE"/>
      <w:bookmarkStart w:id="20" w:name="_Ref205194212"/>
      <w:bookmarkEnd w:id="19"/>
      <w:r w:rsidRPr="00212882">
        <w:t>ÜHISTRANSPOR</w:t>
      </w:r>
      <w:r w:rsidR="00DF512E" w:rsidRPr="00212882">
        <w:t>DI KASUTAMINE</w:t>
      </w:r>
      <w:bookmarkEnd w:id="20"/>
    </w:p>
    <w:p w14:paraId="0D453EC6" w14:textId="77777777" w:rsidR="00667339" w:rsidRPr="00212882" w:rsidRDefault="00667339" w:rsidP="00DF512E">
      <w:pPr>
        <w:pStyle w:val="Heading2"/>
        <w:rPr>
          <w:color w:val="auto"/>
        </w:rPr>
      </w:pPr>
      <w:bookmarkStart w:id="21" w:name="_Ref205194213"/>
    </w:p>
    <w:p w14:paraId="55BEFA5B" w14:textId="3D8E0AE8" w:rsidR="00460FF5" w:rsidRPr="00212882" w:rsidRDefault="00460FF5" w:rsidP="00212882">
      <w:pPr>
        <w:pStyle w:val="Heading2"/>
      </w:pPr>
      <w:r w:rsidRPr="00212882">
        <w:t>Ühistranspordi kulu</w:t>
      </w:r>
      <w:bookmarkEnd w:id="21"/>
    </w:p>
    <w:p w14:paraId="1A974C5A" w14:textId="77777777" w:rsidR="00460FF5" w:rsidRPr="00212882" w:rsidRDefault="00460FF5" w:rsidP="00460FF5">
      <w:pPr>
        <w:pStyle w:val="NoSpacing"/>
        <w:rPr>
          <w:rFonts w:ascii="Arial" w:hAnsi="Arial" w:cs="Arial"/>
          <w:b/>
          <w:bCs/>
          <w:szCs w:val="22"/>
        </w:rPr>
      </w:pPr>
    </w:p>
    <w:p w14:paraId="3958E3A0" w14:textId="1989205D" w:rsidR="00460FF5" w:rsidRPr="00212882" w:rsidRDefault="48684BFC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1</w:t>
      </w:r>
      <w:r w:rsidR="00DF3CE7" w:rsidRPr="00212882">
        <w:rPr>
          <w:rFonts w:ascii="Arial" w:hAnsi="Arial" w:cs="Arial"/>
          <w:b/>
          <w:bCs/>
          <w:szCs w:val="22"/>
        </w:rPr>
        <w:t xml:space="preserve"> </w:t>
      </w:r>
      <w:r w:rsidR="420CFE92" w:rsidRPr="00212882">
        <w:rPr>
          <w:rFonts w:ascii="Arial" w:hAnsi="Arial" w:cs="Arial"/>
          <w:b/>
          <w:bCs/>
          <w:szCs w:val="22"/>
        </w:rPr>
        <w:t xml:space="preserve">(KL9A) </w:t>
      </w:r>
      <w:r w:rsidR="00D36502" w:rsidRPr="00212882">
        <w:tab/>
      </w:r>
      <w:r w:rsidR="420CFE92" w:rsidRPr="00212882">
        <w:rPr>
          <w:rFonts w:ascii="Arial" w:hAnsi="Arial" w:cs="Arial"/>
          <w:b/>
          <w:bCs/>
          <w:szCs w:val="22"/>
        </w:rPr>
        <w:t>Mitu eurot kulub kuus keskmiselt kohalikule või Eesti-sisesele ühistranspordile</w:t>
      </w:r>
      <w:r w:rsidR="397E7E16" w:rsidRPr="00212882">
        <w:rPr>
          <w:rFonts w:ascii="Arial" w:hAnsi="Arial" w:cs="Arial"/>
          <w:b/>
          <w:bCs/>
          <w:szCs w:val="22"/>
        </w:rPr>
        <w:t xml:space="preserve"> </w:t>
      </w:r>
      <w:r w:rsidR="6F615E88" w:rsidRPr="00212882">
        <w:rPr>
          <w:rFonts w:ascii="Arial" w:hAnsi="Arial" w:cs="Arial"/>
          <w:b/>
          <w:szCs w:val="22"/>
        </w:rPr>
        <w:t xml:space="preserve">Teil </w:t>
      </w:r>
      <w:r w:rsidR="6F615E88" w:rsidRPr="00212882">
        <w:rPr>
          <w:rFonts w:ascii="Arial" w:hAnsi="Arial" w:cs="Arial"/>
          <w:b/>
          <w:szCs w:val="22"/>
          <w:u w:val="single"/>
        </w:rPr>
        <w:t>isiklikult</w:t>
      </w:r>
      <w:r w:rsidR="420CFE92" w:rsidRPr="00212882">
        <w:rPr>
          <w:rFonts w:ascii="Arial" w:hAnsi="Arial" w:cs="Arial"/>
          <w:b/>
          <w:szCs w:val="22"/>
        </w:rPr>
        <w:t>?</w:t>
      </w:r>
    </w:p>
    <w:p w14:paraId="37679EE1" w14:textId="7D8C6C2A" w:rsidR="188A88BE" w:rsidRPr="00212882" w:rsidRDefault="188A88BE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Ei kulu üldse (0 eurot)</w:t>
      </w:r>
    </w:p>
    <w:p w14:paraId="7F8A4D58" w14:textId="0FE8B634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1-9 eurot</w:t>
      </w:r>
    </w:p>
    <w:p w14:paraId="7FF17F60" w14:textId="087458E7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10-19 eurot</w:t>
      </w:r>
    </w:p>
    <w:p w14:paraId="781447EA" w14:textId="038EF90B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20-39 eurot</w:t>
      </w:r>
    </w:p>
    <w:p w14:paraId="2DB1A67C" w14:textId="7CFA430F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Üle 40 euro</w:t>
      </w:r>
    </w:p>
    <w:p w14:paraId="209FF356" w14:textId="0AEE111F" w:rsidR="1F51A4CD" w:rsidRPr="00212882" w:rsidRDefault="1F51A4CD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Ei oska vastata</w:t>
      </w:r>
    </w:p>
    <w:p w14:paraId="37DEB702" w14:textId="7850C0D4" w:rsidR="546EEE59" w:rsidRPr="00212882" w:rsidRDefault="546EEE59" w:rsidP="546EEE59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</w:p>
    <w:p w14:paraId="11329C60" w14:textId="17717657" w:rsidR="00BC55E1" w:rsidRPr="00212882" w:rsidRDefault="00BC55E1" w:rsidP="546EEE59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>Analüüsis lisada F: Leibkonnaliikmete arv (T14) &gt; 0</w:t>
      </w:r>
      <w:r w:rsidRPr="00212882">
        <w:rPr>
          <w:rFonts w:ascii="Arial" w:hAnsi="Arial" w:cs="Arial"/>
          <w:szCs w:val="22"/>
        </w:rPr>
        <w:t> </w:t>
      </w:r>
    </w:p>
    <w:p w14:paraId="56499797" w14:textId="354F8267" w:rsidR="38AF4ABF" w:rsidRPr="00212882" w:rsidRDefault="38AF4ABF" w:rsidP="546EEE59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2</w:t>
      </w:r>
      <w:r w:rsidRPr="00212882">
        <w:rPr>
          <w:rFonts w:ascii="Arial" w:hAnsi="Arial" w:cs="Arial"/>
          <w:b/>
          <w:bCs/>
          <w:szCs w:val="22"/>
        </w:rPr>
        <w:t xml:space="preserve"> (KL9A2)</w:t>
      </w:r>
      <w:r w:rsidR="00A16DF5" w:rsidRPr="00212882">
        <w:rPr>
          <w:rFonts w:ascii="Arial" w:hAnsi="Arial" w:cs="Arial"/>
          <w:b/>
          <w:bCs/>
          <w:szCs w:val="22"/>
        </w:rPr>
        <w:tab/>
      </w:r>
      <w:r w:rsidRPr="00212882">
        <w:rPr>
          <w:rFonts w:ascii="Arial" w:hAnsi="Arial" w:cs="Arial"/>
          <w:b/>
          <w:bCs/>
          <w:szCs w:val="22"/>
        </w:rPr>
        <w:t xml:space="preserve">Mitu eurot kulub kuus keskmiselt kohalikule või Eesti-sisesele ühistranspordile Teie </w:t>
      </w:r>
      <w:r w:rsidRPr="00212882">
        <w:rPr>
          <w:rFonts w:ascii="Arial" w:hAnsi="Arial" w:cs="Arial"/>
          <w:b/>
          <w:bCs/>
          <w:szCs w:val="22"/>
          <w:u w:val="single"/>
        </w:rPr>
        <w:t>leibkonnal</w:t>
      </w:r>
      <w:r w:rsidRPr="00212882">
        <w:rPr>
          <w:rFonts w:ascii="Arial" w:hAnsi="Arial" w:cs="Arial"/>
          <w:b/>
          <w:bCs/>
          <w:szCs w:val="22"/>
        </w:rPr>
        <w:t xml:space="preserve"> kokku?</w:t>
      </w:r>
    </w:p>
    <w:p w14:paraId="5256E39E" w14:textId="7D8C6C2A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kulu üldse (0 eurot)</w:t>
      </w:r>
    </w:p>
    <w:p w14:paraId="0601C3D4" w14:textId="0FE8B634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1-9 eurot</w:t>
      </w:r>
    </w:p>
    <w:p w14:paraId="3423D4BF" w14:textId="087458E7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10-19 eurot</w:t>
      </w:r>
    </w:p>
    <w:p w14:paraId="13CD8356" w14:textId="038EF90B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20-39 eurot</w:t>
      </w:r>
    </w:p>
    <w:p w14:paraId="43C1CF23" w14:textId="7CFA430F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Üle 40 euro</w:t>
      </w:r>
    </w:p>
    <w:p w14:paraId="5BCEC8B4" w14:textId="0AEE111F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4287C87F" w14:textId="14BFE0E9" w:rsidR="546EEE59" w:rsidRPr="00212882" w:rsidRDefault="546EEE59" w:rsidP="546EEE59">
      <w:pPr>
        <w:pStyle w:val="NoSpacing"/>
        <w:rPr>
          <w:rFonts w:ascii="Arial" w:hAnsi="Arial" w:cs="Arial"/>
          <w:b/>
          <w:bCs/>
          <w:szCs w:val="22"/>
        </w:rPr>
      </w:pPr>
    </w:p>
    <w:p w14:paraId="2B528EE9" w14:textId="3232FCD1" w:rsidR="002C63F4" w:rsidRPr="00212882" w:rsidRDefault="48684BFC" w:rsidP="546EEE59">
      <w:pPr>
        <w:pStyle w:val="NoSpacing"/>
        <w:ind w:left="1440" w:hanging="144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="1AACEDCF" w:rsidRPr="00212882">
        <w:rPr>
          <w:rFonts w:ascii="Arial" w:hAnsi="Arial" w:cs="Arial"/>
          <w:b/>
          <w:bCs/>
          <w:szCs w:val="22"/>
        </w:rPr>
        <w:t xml:space="preserve"> (</w:t>
      </w:r>
      <w:r w:rsidR="4EA211AC" w:rsidRPr="00212882">
        <w:rPr>
          <w:rFonts w:ascii="Arial" w:hAnsi="Arial" w:cs="Arial"/>
          <w:b/>
          <w:bCs/>
          <w:szCs w:val="22"/>
        </w:rPr>
        <w:t>K2</w:t>
      </w:r>
      <w:r w:rsidR="5058A5AF" w:rsidRPr="00212882">
        <w:rPr>
          <w:rFonts w:ascii="Arial" w:hAnsi="Arial" w:cs="Arial"/>
          <w:b/>
          <w:bCs/>
          <w:szCs w:val="22"/>
        </w:rPr>
        <w:t>0</w:t>
      </w:r>
      <w:r w:rsidR="1AACEDCF" w:rsidRPr="00212882">
        <w:rPr>
          <w:rFonts w:ascii="Arial" w:hAnsi="Arial" w:cs="Arial"/>
          <w:b/>
          <w:bCs/>
          <w:szCs w:val="22"/>
        </w:rPr>
        <w:t>)</w:t>
      </w:r>
      <w:r w:rsidR="00D36502" w:rsidRPr="00212882">
        <w:tab/>
      </w:r>
      <w:r w:rsidR="4EA211AC" w:rsidRPr="00212882">
        <w:rPr>
          <w:rFonts w:ascii="Arial" w:hAnsi="Arial" w:cs="Arial"/>
          <w:b/>
          <w:bCs/>
          <w:szCs w:val="22"/>
        </w:rPr>
        <w:t xml:space="preserve">Kas Teil on </w:t>
      </w:r>
      <w:r w:rsidR="5F2AAFCA" w:rsidRPr="00212882">
        <w:rPr>
          <w:rFonts w:ascii="Arial" w:hAnsi="Arial" w:cs="Arial"/>
          <w:b/>
          <w:bCs/>
          <w:szCs w:val="22"/>
        </w:rPr>
        <w:t>tavapärastel</w:t>
      </w:r>
      <w:r w:rsidR="5F2AAFCA" w:rsidRPr="00212882">
        <w:rPr>
          <w:rFonts w:ascii="Arial" w:hAnsi="Arial" w:cs="Arial"/>
          <w:b/>
          <w:szCs w:val="22"/>
        </w:rPr>
        <w:t xml:space="preserve"> teekondadel</w:t>
      </w:r>
      <w:r w:rsidR="46E0826D" w:rsidRPr="00212882">
        <w:rPr>
          <w:rFonts w:ascii="Arial" w:hAnsi="Arial" w:cs="Arial"/>
          <w:b/>
          <w:szCs w:val="22"/>
        </w:rPr>
        <w:t xml:space="preserve"> </w:t>
      </w:r>
      <w:r w:rsidR="4EA211AC" w:rsidRPr="00212882">
        <w:rPr>
          <w:rFonts w:ascii="Arial" w:hAnsi="Arial" w:cs="Arial"/>
          <w:b/>
          <w:bCs/>
          <w:szCs w:val="22"/>
        </w:rPr>
        <w:t>ühistranspordi kasutamiseks perioodipilet või õigus soodustusele?</w:t>
      </w:r>
      <w:r w:rsidR="00D36502" w:rsidRPr="00212882">
        <w:tab/>
      </w:r>
    </w:p>
    <w:p w14:paraId="3B7E54C1" w14:textId="397DD49E" w:rsidR="0024213A" w:rsidRPr="00212882" w:rsidRDefault="00DE038B" w:rsidP="002C63F4">
      <w:pPr>
        <w:pStyle w:val="NoSpacing"/>
        <w:ind w:left="1440" w:hanging="144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szCs w:val="22"/>
        </w:rPr>
        <w:t>MITU VASTUST VÕIMALIK</w:t>
      </w:r>
      <w:r w:rsidRPr="00212882">
        <w:rPr>
          <w:rFonts w:ascii="Arial" w:hAnsi="Arial" w:cs="Arial"/>
          <w:szCs w:val="22"/>
        </w:rPr>
        <w:tab/>
      </w:r>
    </w:p>
    <w:p w14:paraId="78863977" w14:textId="6CD41163" w:rsidR="0024213A" w:rsidRPr="00212882" w:rsidRDefault="00D9695F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</w:t>
      </w:r>
      <w:r w:rsidR="0024213A" w:rsidRPr="00212882">
        <w:rPr>
          <w:rFonts w:ascii="Arial" w:hAnsi="Arial" w:cs="Arial"/>
          <w:szCs w:val="22"/>
        </w:rPr>
        <w:t xml:space="preserve">n perioodipilet  </w:t>
      </w:r>
    </w:p>
    <w:p w14:paraId="505783C3" w14:textId="5A120C83" w:rsidR="0024213A" w:rsidRPr="00212882" w:rsidRDefault="00D9695F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</w:t>
      </w:r>
      <w:r w:rsidR="0024213A" w:rsidRPr="00212882">
        <w:rPr>
          <w:rFonts w:ascii="Arial" w:hAnsi="Arial" w:cs="Arial"/>
          <w:szCs w:val="22"/>
        </w:rPr>
        <w:t xml:space="preserve">n õigus soodustusele </w:t>
      </w:r>
      <w:r w:rsidR="00737AA0" w:rsidRPr="00212882">
        <w:rPr>
          <w:rFonts w:ascii="Arial" w:hAnsi="Arial" w:cs="Arial"/>
          <w:szCs w:val="22"/>
        </w:rPr>
        <w:t>(nt õppurid, pensionärid vms)</w:t>
      </w:r>
    </w:p>
    <w:p w14:paraId="4866C1A8" w14:textId="5FC3C9DB" w:rsidR="0024213A" w:rsidRPr="00212882" w:rsidRDefault="00E84D9B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</w:t>
      </w:r>
      <w:r w:rsidR="0024213A" w:rsidRPr="00212882">
        <w:rPr>
          <w:rFonts w:ascii="Arial" w:hAnsi="Arial" w:cs="Arial"/>
          <w:szCs w:val="22"/>
        </w:rPr>
        <w:t xml:space="preserve">histransport on tasuta  </w:t>
      </w:r>
    </w:p>
    <w:p w14:paraId="29202080" w14:textId="29BA65D5" w:rsidR="0024213A" w:rsidRPr="00212882" w:rsidRDefault="00E84D9B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</w:t>
      </w:r>
      <w:r w:rsidR="0024213A" w:rsidRPr="00212882">
        <w:rPr>
          <w:rFonts w:ascii="Arial" w:hAnsi="Arial" w:cs="Arial"/>
          <w:szCs w:val="22"/>
        </w:rPr>
        <w:t xml:space="preserve">i </w:t>
      </w:r>
      <w:r w:rsidR="00D9695F" w:rsidRPr="00212882">
        <w:rPr>
          <w:rFonts w:ascii="Arial" w:hAnsi="Arial" w:cs="Arial"/>
          <w:szCs w:val="22"/>
        </w:rPr>
        <w:t xml:space="preserve">ole </w:t>
      </w:r>
      <w:r w:rsidR="0024213A" w:rsidRPr="00212882">
        <w:rPr>
          <w:rFonts w:ascii="Arial" w:hAnsi="Arial" w:cs="Arial"/>
          <w:szCs w:val="22"/>
        </w:rPr>
        <w:t>ühtegi neist</w:t>
      </w:r>
      <w:r w:rsidR="00D9695F" w:rsidRPr="00212882">
        <w:rPr>
          <w:rFonts w:ascii="Arial" w:hAnsi="Arial" w:cs="Arial"/>
          <w:szCs w:val="22"/>
        </w:rPr>
        <w:t xml:space="preserve"> </w:t>
      </w:r>
      <w:r w:rsidR="00D9695F" w:rsidRPr="00212882">
        <w:rPr>
          <w:rFonts w:ascii="Arial" w:hAnsi="Arial" w:cs="Arial"/>
          <w:i/>
          <w:iCs/>
          <w:szCs w:val="22"/>
        </w:rPr>
        <w:t>/exclusive/</w:t>
      </w:r>
    </w:p>
    <w:p w14:paraId="4E99B69B" w14:textId="77777777" w:rsidR="0078196F" w:rsidRPr="00212882" w:rsidRDefault="0078196F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0549532D" w14:textId="2D83CDA5" w:rsidR="00460FF5" w:rsidRPr="00212882" w:rsidRDefault="00460FF5" w:rsidP="00212882">
      <w:pPr>
        <w:pStyle w:val="Heading2"/>
      </w:pPr>
      <w:bookmarkStart w:id="22" w:name="_Ref205194215"/>
      <w:r w:rsidRPr="00212882">
        <w:t>P</w:t>
      </w:r>
      <w:r w:rsidR="00DE4937" w:rsidRPr="00212882">
        <w:t>e</w:t>
      </w:r>
      <w:r w:rsidRPr="00212882">
        <w:t>atus</w:t>
      </w:r>
      <w:bookmarkEnd w:id="22"/>
    </w:p>
    <w:p w14:paraId="5D63071C" w14:textId="77777777" w:rsidR="00460FF5" w:rsidRPr="00212882" w:rsidRDefault="00460FF5" w:rsidP="00460FF5"/>
    <w:p w14:paraId="2D712828" w14:textId="47A945CD" w:rsidR="00460FF5" w:rsidRPr="00212882" w:rsidRDefault="55746D68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Pr="00212882">
        <w:rPr>
          <w:rFonts w:ascii="Arial" w:hAnsi="Arial" w:cs="Arial"/>
          <w:b/>
          <w:bCs/>
          <w:szCs w:val="22"/>
        </w:rPr>
        <w:t xml:space="preserve"> (K19A) </w:t>
      </w:r>
      <w:r w:rsidR="477D5C1F" w:rsidRPr="00212882">
        <w:rPr>
          <w:rFonts w:ascii="Arial" w:hAnsi="Arial" w:cs="Arial"/>
          <w:b/>
          <w:bCs/>
          <w:szCs w:val="22"/>
        </w:rPr>
        <w:t xml:space="preserve"> </w:t>
      </w:r>
      <w:r w:rsidR="00AC339A" w:rsidRPr="00212882">
        <w:tab/>
      </w:r>
      <w:r w:rsidR="477D5C1F" w:rsidRPr="00212882">
        <w:rPr>
          <w:rFonts w:ascii="Arial" w:hAnsi="Arial" w:cs="Arial"/>
          <w:b/>
          <w:bCs/>
          <w:szCs w:val="22"/>
        </w:rPr>
        <w:t>Mõeldes Te</w:t>
      </w:r>
      <w:r w:rsidR="40955E0E" w:rsidRPr="00212882">
        <w:rPr>
          <w:rFonts w:ascii="Arial" w:hAnsi="Arial" w:cs="Arial"/>
          <w:b/>
          <w:bCs/>
          <w:szCs w:val="22"/>
        </w:rPr>
        <w:t>ie</w:t>
      </w:r>
      <w:r w:rsidR="477D5C1F" w:rsidRPr="00212882">
        <w:rPr>
          <w:rFonts w:ascii="Arial" w:hAnsi="Arial" w:cs="Arial"/>
          <w:b/>
          <w:bCs/>
          <w:szCs w:val="22"/>
        </w:rPr>
        <w:t xml:space="preserve"> elukohale lähimale või Teie peamisele ühistranspordi peatusele – kuidas Te kõige tüüpilisemalt sinna lähete või läheks?</w:t>
      </w:r>
    </w:p>
    <w:p w14:paraId="691E585A" w14:textId="77777777" w:rsidR="00460FF5" w:rsidRPr="00212882" w:rsidRDefault="00460FF5" w:rsidP="00DD2554">
      <w:pPr>
        <w:pStyle w:val="NoSpacing"/>
        <w:numPr>
          <w:ilvl w:val="0"/>
          <w:numId w:val="2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Jalgsi</w:t>
      </w:r>
    </w:p>
    <w:p w14:paraId="4C305C05" w14:textId="77777777" w:rsidR="00460FF5" w:rsidRPr="00212882" w:rsidRDefault="00460FF5" w:rsidP="00DD2554">
      <w:pPr>
        <w:pStyle w:val="NoSpacing"/>
        <w:numPr>
          <w:ilvl w:val="0"/>
          <w:numId w:val="2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Autoga</w:t>
      </w:r>
    </w:p>
    <w:p w14:paraId="76471829" w14:textId="45459779" w:rsidR="00460FF5" w:rsidRPr="00212882" w:rsidRDefault="00460FF5" w:rsidP="00DD2554">
      <w:pPr>
        <w:pStyle w:val="NoSpacing"/>
        <w:numPr>
          <w:ilvl w:val="0"/>
          <w:numId w:val="2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Jalgratta</w:t>
      </w:r>
      <w:r w:rsidR="0038034D" w:rsidRPr="00212882">
        <w:rPr>
          <w:rFonts w:ascii="Arial" w:hAnsi="Arial" w:cs="Arial"/>
          <w:szCs w:val="22"/>
        </w:rPr>
        <w:t xml:space="preserve"> </w:t>
      </w:r>
      <w:r w:rsidRPr="00212882">
        <w:rPr>
          <w:rFonts w:ascii="Arial" w:hAnsi="Arial" w:cs="Arial"/>
          <w:szCs w:val="22"/>
        </w:rPr>
        <w:t>/</w:t>
      </w:r>
      <w:r w:rsidR="0038034D" w:rsidRPr="00212882">
        <w:rPr>
          <w:rFonts w:ascii="Arial" w:hAnsi="Arial" w:cs="Arial"/>
          <w:szCs w:val="22"/>
        </w:rPr>
        <w:t xml:space="preserve"> </w:t>
      </w:r>
      <w:r w:rsidRPr="00212882">
        <w:rPr>
          <w:rFonts w:ascii="Arial" w:hAnsi="Arial" w:cs="Arial"/>
          <w:szCs w:val="22"/>
        </w:rPr>
        <w:t>tõukerattaga</w:t>
      </w:r>
    </w:p>
    <w:p w14:paraId="2076CFC3" w14:textId="77777777" w:rsidR="00460FF5" w:rsidRPr="00212882" w:rsidRDefault="00460FF5" w:rsidP="00460FF5">
      <w:pPr>
        <w:pStyle w:val="NoSpacing"/>
        <w:rPr>
          <w:rFonts w:ascii="Arial" w:hAnsi="Arial" w:cs="Arial"/>
          <w:szCs w:val="22"/>
          <w:lang w:eastAsia="en-US"/>
        </w:rPr>
      </w:pPr>
    </w:p>
    <w:p w14:paraId="02727A76" w14:textId="28E9C04E" w:rsidR="48684BFC" w:rsidRPr="00212882" w:rsidRDefault="48684BFC">
      <w:r w:rsidRPr="00212882">
        <w:rPr>
          <w:rFonts w:ascii="Arial" w:hAnsi="Arial" w:cs="Arial"/>
          <w:b/>
          <w:bCs/>
          <w:sz w:val="22"/>
          <w:szCs w:val="22"/>
        </w:rPr>
        <w:t>D</w:t>
      </w:r>
      <w:r w:rsidR="00A16DF5" w:rsidRPr="00212882">
        <w:rPr>
          <w:rFonts w:ascii="Arial" w:hAnsi="Arial" w:cs="Arial"/>
          <w:b/>
          <w:bCs/>
          <w:sz w:val="22"/>
          <w:szCs w:val="22"/>
        </w:rPr>
        <w:t>5</w:t>
      </w:r>
      <w:r w:rsidR="420CFE92" w:rsidRPr="00212882">
        <w:rPr>
          <w:rFonts w:ascii="Arial" w:hAnsi="Arial" w:cs="Arial"/>
          <w:b/>
          <w:bCs/>
          <w:sz w:val="22"/>
          <w:szCs w:val="22"/>
        </w:rPr>
        <w:t xml:space="preserve"> (K19B )</w:t>
      </w:r>
      <w:r w:rsidRPr="00212882">
        <w:tab/>
      </w:r>
      <w:r w:rsidR="420CFE92" w:rsidRPr="00212882">
        <w:rPr>
          <w:rFonts w:ascii="Arial" w:hAnsi="Arial" w:cs="Arial"/>
          <w:b/>
          <w:bCs/>
          <w:sz w:val="22"/>
          <w:szCs w:val="22"/>
        </w:rPr>
        <w:t xml:space="preserve">Kui palju Teil sel viisil peatusesse jõudmiseks ligikaudu aega kulub? </w:t>
      </w:r>
    </w:p>
    <w:p w14:paraId="6A036B1E" w14:textId="58B65453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Kuni 5 minutit</w:t>
      </w:r>
    </w:p>
    <w:p w14:paraId="3B82E2B4" w14:textId="375DFDAB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</w:rPr>
        <w:t>6-10 minutit</w:t>
      </w:r>
    </w:p>
    <w:p w14:paraId="51A400CB" w14:textId="2F85B59A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11-20 minutit</w:t>
      </w:r>
    </w:p>
    <w:p w14:paraId="11B30ADF" w14:textId="112D48FA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Enam kui 20 minutit</w:t>
      </w:r>
    </w:p>
    <w:p w14:paraId="3C9BA9AE" w14:textId="20F436A9" w:rsidR="546EEE59" w:rsidRPr="00212882" w:rsidRDefault="546EEE59">
      <w:r w:rsidRPr="00212882">
        <w:br w:type="page"/>
      </w:r>
    </w:p>
    <w:p w14:paraId="174642B7" w14:textId="3485F943" w:rsidR="00DE4937" w:rsidRPr="00212882" w:rsidRDefault="00DE4937" w:rsidP="00212882">
      <w:pPr>
        <w:pStyle w:val="Heading2"/>
      </w:pPr>
      <w:r w:rsidRPr="00212882">
        <w:t>Rahulolu ja probleemid</w:t>
      </w:r>
    </w:p>
    <w:p w14:paraId="3EBE2AD2" w14:textId="77777777" w:rsidR="00DE4937" w:rsidRPr="00212882" w:rsidRDefault="00DE4937" w:rsidP="00DE4937"/>
    <w:p w14:paraId="735EDA41" w14:textId="279EFAA5" w:rsidR="20CBD220" w:rsidRPr="00212882" w:rsidRDefault="20CBD220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19638A29" w14:textId="06BF14AF" w:rsidR="0024213A" w:rsidRPr="00212882" w:rsidRDefault="6965634F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6</w:t>
      </w:r>
      <w:r w:rsidR="04F0AA6B" w:rsidRPr="00212882">
        <w:rPr>
          <w:rFonts w:ascii="Arial" w:hAnsi="Arial" w:cs="Arial"/>
          <w:b/>
          <w:bCs/>
          <w:szCs w:val="22"/>
        </w:rPr>
        <w:t xml:space="preserve"> (</w:t>
      </w:r>
      <w:r w:rsidR="7420FBE4" w:rsidRPr="00212882">
        <w:rPr>
          <w:rFonts w:ascii="Arial" w:hAnsi="Arial" w:cs="Arial"/>
          <w:b/>
          <w:bCs/>
          <w:szCs w:val="22"/>
        </w:rPr>
        <w:t>K22</w:t>
      </w:r>
      <w:r w:rsidR="04F0AA6B" w:rsidRPr="00212882">
        <w:rPr>
          <w:rFonts w:ascii="Arial" w:hAnsi="Arial" w:cs="Arial"/>
          <w:b/>
          <w:bCs/>
          <w:szCs w:val="22"/>
        </w:rPr>
        <w:t>)</w:t>
      </w:r>
      <w:r w:rsidR="7420FBE4" w:rsidRPr="00212882">
        <w:rPr>
          <w:rFonts w:ascii="Arial" w:hAnsi="Arial" w:cs="Arial"/>
          <w:b/>
          <w:bCs/>
          <w:szCs w:val="22"/>
        </w:rPr>
        <w:t xml:space="preserve">  </w:t>
      </w:r>
      <w:r w:rsidR="48684BFC" w:rsidRPr="00212882">
        <w:tab/>
      </w:r>
      <w:r w:rsidR="7420FBE4" w:rsidRPr="00212882">
        <w:rPr>
          <w:rFonts w:ascii="Arial" w:hAnsi="Arial" w:cs="Arial"/>
          <w:b/>
          <w:bCs/>
          <w:szCs w:val="22"/>
        </w:rPr>
        <w:t xml:space="preserve">Kuivõrd rahul olete </w:t>
      </w:r>
      <w:r w:rsidR="117A2737" w:rsidRPr="00212882">
        <w:rPr>
          <w:rFonts w:ascii="Arial" w:hAnsi="Arial" w:cs="Arial"/>
          <w:b/>
          <w:bCs/>
          <w:szCs w:val="22"/>
        </w:rPr>
        <w:t xml:space="preserve">oma </w:t>
      </w:r>
      <w:r w:rsidR="24749BDD" w:rsidRPr="00212882">
        <w:rPr>
          <w:rFonts w:ascii="Arial" w:hAnsi="Arial" w:cs="Arial"/>
          <w:b/>
          <w:bCs/>
          <w:szCs w:val="22"/>
        </w:rPr>
        <w:t>piirkonna</w:t>
      </w:r>
      <w:r w:rsidR="7420FBE4" w:rsidRPr="00212882">
        <w:rPr>
          <w:rFonts w:ascii="Arial" w:hAnsi="Arial" w:cs="Arial"/>
          <w:b/>
          <w:bCs/>
          <w:szCs w:val="22"/>
        </w:rPr>
        <w:t xml:space="preserve"> ühistranspordig</w:t>
      </w:r>
      <w:r w:rsidR="30E17486" w:rsidRPr="00212882">
        <w:rPr>
          <w:rFonts w:ascii="Arial" w:hAnsi="Arial" w:cs="Arial"/>
          <w:b/>
          <w:bCs/>
          <w:szCs w:val="22"/>
        </w:rPr>
        <w:t>a?</w:t>
      </w:r>
    </w:p>
    <w:p w14:paraId="1AB816C6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Väga rahul</w:t>
      </w:r>
    </w:p>
    <w:p w14:paraId="234E5AAC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Üldiselt rahul</w:t>
      </w:r>
    </w:p>
    <w:p w14:paraId="0FF9452D" w14:textId="69CCFC47" w:rsidR="0024213A" w:rsidRPr="00212882" w:rsidRDefault="00DE038B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rahul ega rahulolematu</w:t>
      </w:r>
      <w:r w:rsidR="0024213A" w:rsidRPr="00212882">
        <w:rPr>
          <w:rFonts w:ascii="Arial" w:hAnsi="Arial" w:cs="Arial"/>
          <w:szCs w:val="22"/>
        </w:rPr>
        <w:t>, kuidas kunagi</w:t>
      </w:r>
    </w:p>
    <w:p w14:paraId="68DF9285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Pole eriti rahul</w:t>
      </w:r>
    </w:p>
    <w:p w14:paraId="6404DF3B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Pole üldse rahul</w:t>
      </w:r>
    </w:p>
    <w:p w14:paraId="048DEA37" w14:textId="21C01165" w:rsidR="00DE038B" w:rsidRPr="00212882" w:rsidRDefault="00DE038B" w:rsidP="00DD2554">
      <w:pPr>
        <w:pStyle w:val="NoSpacing"/>
        <w:numPr>
          <w:ilvl w:val="0"/>
          <w:numId w:val="3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6523D4A6" w14:textId="77777777" w:rsidR="00DE038B" w:rsidRPr="00212882" w:rsidRDefault="00DE038B" w:rsidP="00DE038B">
      <w:pPr>
        <w:pStyle w:val="NoSpacing"/>
        <w:rPr>
          <w:rFonts w:ascii="Arial" w:hAnsi="Arial" w:cs="Arial"/>
          <w:szCs w:val="22"/>
        </w:rPr>
      </w:pPr>
    </w:p>
    <w:p w14:paraId="61AE1341" w14:textId="279EFAA5" w:rsidR="3E0D8994" w:rsidRPr="00212882" w:rsidRDefault="3E0D8994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343122A2" w14:textId="2FE8A1BD" w:rsidR="00DE038B" w:rsidRPr="00212882" w:rsidRDefault="6965634F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7</w:t>
      </w:r>
      <w:r w:rsidR="04F0AA6B" w:rsidRPr="00212882">
        <w:rPr>
          <w:rFonts w:ascii="Arial" w:hAnsi="Arial" w:cs="Arial"/>
          <w:b/>
          <w:bCs/>
          <w:szCs w:val="22"/>
        </w:rPr>
        <w:t xml:space="preserve"> (</w:t>
      </w:r>
      <w:r w:rsidR="2B65CD4D" w:rsidRPr="00212882">
        <w:rPr>
          <w:rFonts w:ascii="Arial" w:hAnsi="Arial" w:cs="Arial"/>
          <w:b/>
          <w:bCs/>
          <w:szCs w:val="22"/>
        </w:rPr>
        <w:t>K23</w:t>
      </w:r>
      <w:r w:rsidR="04F0AA6B" w:rsidRPr="00212882">
        <w:rPr>
          <w:rFonts w:ascii="Arial" w:hAnsi="Arial" w:cs="Arial"/>
          <w:b/>
          <w:bCs/>
          <w:szCs w:val="22"/>
        </w:rPr>
        <w:t>)</w:t>
      </w:r>
      <w:r w:rsidR="48684BFC" w:rsidRPr="00212882">
        <w:tab/>
      </w:r>
      <w:r w:rsidR="268FB08A" w:rsidRPr="00212882">
        <w:rPr>
          <w:rFonts w:ascii="Arial" w:hAnsi="Arial" w:cs="Arial"/>
          <w:b/>
          <w:bCs/>
          <w:szCs w:val="22"/>
        </w:rPr>
        <w:t>Mõelge</w:t>
      </w:r>
      <w:r w:rsidR="2B65CD4D" w:rsidRPr="00212882">
        <w:rPr>
          <w:rFonts w:ascii="Arial" w:hAnsi="Arial" w:cs="Arial"/>
          <w:b/>
          <w:bCs/>
          <w:szCs w:val="22"/>
        </w:rPr>
        <w:t xml:space="preserve"> ühistranspordi kvalitee</w:t>
      </w:r>
      <w:r w:rsidR="268FB08A" w:rsidRPr="00212882">
        <w:rPr>
          <w:rFonts w:ascii="Arial" w:hAnsi="Arial" w:cs="Arial"/>
          <w:b/>
          <w:bCs/>
          <w:szCs w:val="22"/>
        </w:rPr>
        <w:t>dile</w:t>
      </w:r>
      <w:r w:rsidR="1043182D" w:rsidRPr="00212882">
        <w:rPr>
          <w:rFonts w:ascii="Arial" w:hAnsi="Arial" w:cs="Arial"/>
          <w:b/>
          <w:bCs/>
          <w:szCs w:val="22"/>
        </w:rPr>
        <w:t xml:space="preserve"> oma </w:t>
      </w:r>
      <w:r w:rsidR="18E03AC0" w:rsidRPr="00212882">
        <w:rPr>
          <w:rFonts w:ascii="Arial" w:hAnsi="Arial" w:cs="Arial"/>
          <w:b/>
          <w:bCs/>
          <w:szCs w:val="22"/>
        </w:rPr>
        <w:t>piirkonnas</w:t>
      </w:r>
      <w:r w:rsidR="268FB08A" w:rsidRPr="00212882">
        <w:rPr>
          <w:rFonts w:ascii="Arial" w:hAnsi="Arial" w:cs="Arial"/>
          <w:b/>
          <w:bCs/>
          <w:szCs w:val="22"/>
        </w:rPr>
        <w:t xml:space="preserve">. </w:t>
      </w:r>
      <w:r w:rsidR="2B65CD4D" w:rsidRPr="00212882">
        <w:rPr>
          <w:rFonts w:ascii="Arial" w:hAnsi="Arial" w:cs="Arial"/>
          <w:b/>
          <w:bCs/>
          <w:szCs w:val="22"/>
        </w:rPr>
        <w:t>Kuivõrd nõus</w:t>
      </w:r>
      <w:r w:rsidR="268FB08A" w:rsidRPr="00212882">
        <w:rPr>
          <w:rFonts w:ascii="Arial" w:hAnsi="Arial" w:cs="Arial"/>
          <w:b/>
          <w:bCs/>
          <w:szCs w:val="22"/>
        </w:rPr>
        <w:t xml:space="preserve">tute </w:t>
      </w:r>
      <w:r w:rsidR="2B65CD4D" w:rsidRPr="00212882">
        <w:rPr>
          <w:rFonts w:ascii="Arial" w:hAnsi="Arial" w:cs="Arial"/>
          <w:b/>
          <w:bCs/>
          <w:szCs w:val="22"/>
        </w:rPr>
        <w:t>järgmiste väidetega?</w:t>
      </w:r>
    </w:p>
    <w:p w14:paraId="2B9AD444" w14:textId="77777777" w:rsidR="0024213A" w:rsidRPr="00212882" w:rsidRDefault="0024213A" w:rsidP="00A30AF3">
      <w:pPr>
        <w:pStyle w:val="NoSpacing"/>
        <w:rPr>
          <w:rFonts w:ascii="Arial" w:hAnsi="Arial" w:cs="Arial"/>
          <w:szCs w:val="22"/>
        </w:rPr>
      </w:pPr>
    </w:p>
    <w:tbl>
      <w:tblPr>
        <w:tblW w:w="9365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4907"/>
        <w:gridCol w:w="1002"/>
        <w:gridCol w:w="1002"/>
        <w:gridCol w:w="1002"/>
        <w:gridCol w:w="1003"/>
      </w:tblGrid>
      <w:tr w:rsidR="00212882" w:rsidRPr="00212882" w14:paraId="04D1FD7D" w14:textId="77777777" w:rsidTr="00540492">
        <w:trPr>
          <w:trHeight w:val="51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4B16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C1399" w14:textId="31C3D273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8C786" w14:textId="745E6435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</w:t>
            </w:r>
            <w:r w:rsidR="00DE038B" w:rsidRPr="00212882">
              <w:rPr>
                <w:rFonts w:ascii="Arial" w:hAnsi="Arial" w:cs="Arial"/>
                <w:szCs w:val="22"/>
              </w:rPr>
              <w:t>i ole nõus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2B96" w14:textId="34C44A08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O</w:t>
            </w:r>
            <w:r w:rsidR="00DE038B" w:rsidRPr="00212882">
              <w:rPr>
                <w:rFonts w:ascii="Arial" w:hAnsi="Arial" w:cs="Arial"/>
                <w:szCs w:val="22"/>
              </w:rPr>
              <w:t>saliselt nõus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3CD0C" w14:textId="521F3250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N</w:t>
            </w:r>
            <w:r w:rsidR="00DE038B" w:rsidRPr="00212882">
              <w:rPr>
                <w:rFonts w:ascii="Arial" w:hAnsi="Arial" w:cs="Arial"/>
                <w:szCs w:val="22"/>
              </w:rPr>
              <w:t>õus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F7A4" w14:textId="3001E57F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bookmarkStart w:id="23" w:name="_Hlk79759827"/>
            <w:r w:rsidRPr="00212882">
              <w:rPr>
                <w:rFonts w:ascii="Arial" w:hAnsi="Arial" w:cs="Arial"/>
                <w:szCs w:val="22"/>
              </w:rPr>
              <w:t xml:space="preserve">Ei oska vastata, </w:t>
            </w:r>
            <w:r w:rsidR="00DE038B" w:rsidRPr="00212882">
              <w:rPr>
                <w:rFonts w:ascii="Arial" w:hAnsi="Arial" w:cs="Arial"/>
                <w:szCs w:val="22"/>
              </w:rPr>
              <w:t>pole kursis</w:t>
            </w:r>
            <w:bookmarkEnd w:id="23"/>
          </w:p>
        </w:tc>
      </w:tr>
      <w:tr w:rsidR="00212882" w:rsidRPr="00212882" w14:paraId="2B54D231" w14:textId="77777777" w:rsidTr="00540492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EFE4" w14:textId="6E1A4A52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64CA7" w14:textId="7E935124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Liinid on regulaarsõitudeks sobivad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74489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D1982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84C9F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032AC" w14:textId="30EE6687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EBE6AB8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6D96" w14:textId="317A838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0763E" w14:textId="749CDB7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Sõiduplaan on sobiv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51D90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BECA9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2F6F3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587CF3" w14:textId="6566A1E9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72DDB201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145B" w14:textId="44145A9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0D2A9" w14:textId="39A9EEB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Väljumisaegade info on kättesaadav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E719D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9742B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712F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94F091" w14:textId="1755DD71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155EA5B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2210" w14:textId="5BE3FB1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2CD92" w14:textId="50A63611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Sõidukid väljuvad õigeaegselt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52199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6AFF7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97836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559585" w14:textId="541CF2D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71079FD3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8929" w14:textId="54248FF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C7321" w14:textId="19D3346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 hind on soodne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9C389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F0CB3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71621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8C76D" w14:textId="759E1F0A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54F4180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43E5" w14:textId="19B33B0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B4BD3" w14:textId="6A17710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Ühistransport sõidab piisavalt kiiresti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8C654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D54D6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C8B28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F34949" w14:textId="4E19AE28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820158C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4909" w14:textId="0BEBC4D9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08606" w14:textId="122778B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Sõidukites on mugav olla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24255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7B2E3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6799E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B4835B" w14:textId="4A3B012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9693D0C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B9B5" w14:textId="6EEB7BB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76D62" w14:textId="2CA28761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</w:t>
            </w:r>
            <w:r w:rsidR="00CC6AE1" w:rsidRPr="00212882">
              <w:rPr>
                <w:rFonts w:ascii="Arial" w:hAnsi="Arial" w:cs="Arial"/>
                <w:szCs w:val="22"/>
              </w:rPr>
              <w:t>d</w:t>
            </w:r>
            <w:r w:rsidRPr="00212882">
              <w:rPr>
                <w:rFonts w:ascii="Arial" w:hAnsi="Arial" w:cs="Arial"/>
                <w:szCs w:val="22"/>
              </w:rPr>
              <w:t xml:space="preserve"> on puh</w:t>
            </w:r>
            <w:r w:rsidR="00CC6AE1" w:rsidRPr="00212882">
              <w:rPr>
                <w:rFonts w:ascii="Arial" w:hAnsi="Arial" w:cs="Arial"/>
                <w:szCs w:val="22"/>
              </w:rPr>
              <w:t>tad</w:t>
            </w:r>
            <w:r w:rsidRPr="00212882">
              <w:rPr>
                <w:rFonts w:ascii="Arial" w:hAnsi="Arial" w:cs="Arial"/>
                <w:szCs w:val="22"/>
              </w:rPr>
              <w:t xml:space="preserve"> ja korras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C140D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A338D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89996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C908F4" w14:textId="54A93AF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782F3B02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296C" w14:textId="5AF709BB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73D07" w14:textId="3E21204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Sõidukites on turvaline viibida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D06EB" w14:textId="7345D1BC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F22E4" w14:textId="5CA56FF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A3D2C" w14:textId="2F136328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9B199" w14:textId="7B472BB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57F9A13E" w14:textId="77777777" w:rsidR="00460FF5" w:rsidRPr="00212882" w:rsidRDefault="00460FF5" w:rsidP="00BE7128">
      <w:pPr>
        <w:pStyle w:val="NoSpacing"/>
        <w:rPr>
          <w:rFonts w:ascii="Arial" w:hAnsi="Arial" w:cs="Arial"/>
          <w:b/>
          <w:bCs/>
          <w:szCs w:val="22"/>
        </w:rPr>
      </w:pPr>
    </w:p>
    <w:p w14:paraId="59F44BFF" w14:textId="279EFAA5" w:rsidR="710029AF" w:rsidRPr="00212882" w:rsidRDefault="710029AF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6C73F5BA" w14:textId="11B01EB5" w:rsidR="002C63F4" w:rsidRPr="00212882" w:rsidRDefault="48684BFC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8</w:t>
      </w:r>
      <w:r w:rsidR="7439AB0E" w:rsidRPr="00212882">
        <w:rPr>
          <w:rFonts w:ascii="Arial" w:hAnsi="Arial" w:cs="Arial"/>
          <w:b/>
          <w:bCs/>
          <w:szCs w:val="22"/>
        </w:rPr>
        <w:t xml:space="preserve"> (K25)  </w:t>
      </w:r>
      <w:r w:rsidR="00D36502" w:rsidRPr="00212882">
        <w:tab/>
      </w:r>
      <w:r w:rsidR="7439AB0E" w:rsidRPr="00212882">
        <w:rPr>
          <w:rFonts w:ascii="Arial" w:hAnsi="Arial" w:cs="Arial"/>
          <w:b/>
          <w:bCs/>
          <w:szCs w:val="22"/>
        </w:rPr>
        <w:t>Millised järgnevast on Teie arvates peamised ühistranspordi probleemid</w:t>
      </w:r>
      <w:r w:rsidR="34FA407E" w:rsidRPr="00212882">
        <w:rPr>
          <w:rFonts w:ascii="Arial" w:hAnsi="Arial" w:cs="Arial"/>
          <w:b/>
          <w:bCs/>
          <w:szCs w:val="22"/>
        </w:rPr>
        <w:t xml:space="preserve"> </w:t>
      </w:r>
      <w:r w:rsidR="34FA407E" w:rsidRPr="00212882">
        <w:rPr>
          <w:rFonts w:ascii="Arial" w:hAnsi="Arial" w:cs="Arial"/>
          <w:b/>
          <w:szCs w:val="22"/>
        </w:rPr>
        <w:t xml:space="preserve">Teie </w:t>
      </w:r>
      <w:r w:rsidR="5ABBADC1" w:rsidRPr="00212882">
        <w:rPr>
          <w:rFonts w:ascii="Arial" w:hAnsi="Arial" w:cs="Arial"/>
          <w:b/>
          <w:szCs w:val="22"/>
        </w:rPr>
        <w:t>piirkonnas</w:t>
      </w:r>
      <w:r w:rsidR="7439AB0E" w:rsidRPr="00212882">
        <w:rPr>
          <w:rFonts w:ascii="Arial" w:hAnsi="Arial" w:cs="Arial"/>
          <w:b/>
          <w:bCs/>
          <w:szCs w:val="22"/>
        </w:rPr>
        <w:t>?</w:t>
      </w:r>
      <w:r w:rsidR="7439AB0E" w:rsidRPr="00212882">
        <w:rPr>
          <w:rFonts w:ascii="Arial" w:hAnsi="Arial" w:cs="Arial"/>
          <w:szCs w:val="22"/>
        </w:rPr>
        <w:t xml:space="preserve"> </w:t>
      </w:r>
    </w:p>
    <w:p w14:paraId="23730D1D" w14:textId="2373342C" w:rsidR="00BE7128" w:rsidRPr="00212882" w:rsidRDefault="00BE7128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KUNI 3 VASTUST</w:t>
      </w:r>
      <w:r w:rsidR="00F3623B" w:rsidRPr="00212882">
        <w:rPr>
          <w:rFonts w:ascii="Arial" w:hAnsi="Arial" w:cs="Arial"/>
          <w:szCs w:val="22"/>
        </w:rPr>
        <w:t>!</w:t>
      </w:r>
    </w:p>
    <w:p w14:paraId="4F027D98" w14:textId="77777777" w:rsidR="00C20B1C" w:rsidRPr="00212882" w:rsidRDefault="00C20B1C" w:rsidP="00DD2554">
      <w:pPr>
        <w:pStyle w:val="NoSpacing"/>
        <w:numPr>
          <w:ilvl w:val="0"/>
          <w:numId w:val="5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Sõiduplaanidest ei peeta kinni (hilinevad, ei tule) </w:t>
      </w:r>
    </w:p>
    <w:p w14:paraId="2D991D17" w14:textId="77777777" w:rsidR="00C20B1C" w:rsidRPr="00212882" w:rsidRDefault="00C20B1C" w:rsidP="00DD2554">
      <w:pPr>
        <w:pStyle w:val="NoSpacing"/>
        <w:numPr>
          <w:ilvl w:val="0"/>
          <w:numId w:val="5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Piletihind on kallis  </w:t>
      </w:r>
    </w:p>
    <w:p w14:paraId="65FDD245" w14:textId="77777777" w:rsidR="00C20B1C" w:rsidRPr="00212882" w:rsidRDefault="00C20B1C" w:rsidP="00DD2554">
      <w:pPr>
        <w:pStyle w:val="NoSpacing"/>
        <w:numPr>
          <w:ilvl w:val="0"/>
          <w:numId w:val="5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Ühistransport on räpane </w:t>
      </w:r>
    </w:p>
    <w:p w14:paraId="557895E1" w14:textId="77777777" w:rsidR="00C20B1C" w:rsidRPr="00212882" w:rsidRDefault="00C20B1C" w:rsidP="00DD2554">
      <w:pPr>
        <w:pStyle w:val="NoSpacing"/>
        <w:numPr>
          <w:ilvl w:val="0"/>
          <w:numId w:val="5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Peatused ei asu sobilikus asukohas (kaugel, ligipääs ebamugav) </w:t>
      </w:r>
    </w:p>
    <w:p w14:paraId="0E1AB966" w14:textId="77777777" w:rsidR="00C20B1C" w:rsidRPr="00212882" w:rsidRDefault="00C20B1C" w:rsidP="00DD2554">
      <w:pPr>
        <w:pStyle w:val="NoSpacing"/>
        <w:numPr>
          <w:ilvl w:val="0"/>
          <w:numId w:val="5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Liinide võrk ei vasta vajadustele (ei sõida, kuhu või millal vaja) </w:t>
      </w:r>
    </w:p>
    <w:p w14:paraId="32473DAC" w14:textId="77777777" w:rsidR="00C20B1C" w:rsidRPr="00212882" w:rsidRDefault="00C20B1C" w:rsidP="00DD2554">
      <w:pPr>
        <w:pStyle w:val="NoSpacing"/>
        <w:numPr>
          <w:ilvl w:val="0"/>
          <w:numId w:val="5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Ühistranspordiga liikumine on liiga ajakulukas (aeglane) </w:t>
      </w:r>
    </w:p>
    <w:p w14:paraId="7215AB20" w14:textId="77777777" w:rsidR="00C20B1C" w:rsidRPr="00212882" w:rsidRDefault="00C20B1C" w:rsidP="00DD2554">
      <w:pPr>
        <w:pStyle w:val="NoSpacing"/>
        <w:numPr>
          <w:ilvl w:val="0"/>
          <w:numId w:val="5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Ühissõidukid on ülerahvastatud (liiga täis) </w:t>
      </w:r>
    </w:p>
    <w:p w14:paraId="4452DAF1" w14:textId="77777777" w:rsidR="00C20B1C" w:rsidRPr="00212882" w:rsidRDefault="00C20B1C" w:rsidP="00DD2554">
      <w:pPr>
        <w:pStyle w:val="NoSpacing"/>
        <w:numPr>
          <w:ilvl w:val="0"/>
          <w:numId w:val="5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Ühissõidukites on ebaturvaline või ebamugav viibida (s.h räpased, lärmakad jmt kaasreisijad) </w:t>
      </w:r>
    </w:p>
    <w:p w14:paraId="39A6342E" w14:textId="77777777" w:rsidR="00C20B1C" w:rsidRPr="00212882" w:rsidRDefault="00C20B1C" w:rsidP="00DD2554">
      <w:pPr>
        <w:pStyle w:val="NoSpacing"/>
        <w:numPr>
          <w:ilvl w:val="0"/>
          <w:numId w:val="5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Ümberistumised on ebamugavad </w:t>
      </w:r>
    </w:p>
    <w:p w14:paraId="382CA061" w14:textId="77777777" w:rsidR="00C20B1C" w:rsidRPr="00212882" w:rsidRDefault="00C20B1C" w:rsidP="00DD2554">
      <w:pPr>
        <w:pStyle w:val="NoSpacing"/>
        <w:numPr>
          <w:ilvl w:val="0"/>
          <w:numId w:val="6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Sõidukijuhid on ebameeldivad (ebasobiv sõidustiil, pole sõbralikud vmt) </w:t>
      </w:r>
    </w:p>
    <w:p w14:paraId="231170A6" w14:textId="77777777" w:rsidR="00C20B1C" w:rsidRPr="00212882" w:rsidRDefault="00C20B1C" w:rsidP="00DD2554">
      <w:pPr>
        <w:pStyle w:val="NoSpacing"/>
        <w:numPr>
          <w:ilvl w:val="0"/>
          <w:numId w:val="6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>Rahul, probleeme ei ole</w:t>
      </w:r>
      <w:r w:rsidRPr="00212882">
        <w:rPr>
          <w:rFonts w:ascii="Arial" w:hAnsi="Arial" w:cs="Arial"/>
          <w:szCs w:val="22"/>
        </w:rPr>
        <w:t xml:space="preserve"> </w:t>
      </w:r>
      <w:r w:rsidRPr="00212882">
        <w:rPr>
          <w:rFonts w:ascii="Arial" w:hAnsi="Arial" w:cs="Arial"/>
          <w:szCs w:val="22"/>
        </w:rPr>
        <w:tab/>
        <w:t>/exclusive/ </w:t>
      </w:r>
    </w:p>
    <w:p w14:paraId="7D41E58D" w14:textId="20F504E0" w:rsidR="046B9860" w:rsidRPr="00212882" w:rsidRDefault="046B9860" w:rsidP="74AD958D">
      <w:pPr>
        <w:pStyle w:val="NoSpacing"/>
        <w:rPr>
          <w:rFonts w:ascii="Arial" w:hAnsi="Arial" w:cs="Arial"/>
          <w:szCs w:val="22"/>
        </w:rPr>
      </w:pPr>
    </w:p>
    <w:p w14:paraId="74345B65" w14:textId="46C3AD68" w:rsidR="48574B15" w:rsidRPr="00212882" w:rsidRDefault="48574B15" w:rsidP="48574B15">
      <w:pPr>
        <w:spacing w:after="160" w:line="259" w:lineRule="auto"/>
      </w:pPr>
    </w:p>
    <w:p w14:paraId="0A802C12" w14:textId="77777777" w:rsidR="00DF512E" w:rsidRPr="00212882" w:rsidRDefault="00DF512E">
      <w:pPr>
        <w:spacing w:after="160" w:line="259" w:lineRule="auto"/>
        <w:rPr>
          <w:rFonts w:asciiTheme="majorHAnsi" w:eastAsiaTheme="majorEastAsia" w:hAnsiTheme="majorHAnsi" w:cstheme="majorBidi"/>
          <w:b/>
          <w:szCs w:val="32"/>
        </w:rPr>
      </w:pPr>
      <w:r w:rsidRPr="00212882">
        <w:br w:type="page"/>
      </w:r>
    </w:p>
    <w:p w14:paraId="2D0DDD32" w14:textId="77777777" w:rsidR="00B61357" w:rsidRPr="00212882" w:rsidRDefault="4EA211AC" w:rsidP="00212882">
      <w:pPr>
        <w:pStyle w:val="Heading1"/>
      </w:pPr>
      <w:bookmarkStart w:id="24" w:name="_TEEDEHOOLDUS"/>
      <w:bookmarkStart w:id="25" w:name="_Ref205194217"/>
      <w:bookmarkEnd w:id="24"/>
      <w:r w:rsidRPr="00212882">
        <w:t>TEEDEHOOLDUS</w:t>
      </w:r>
      <w:bookmarkEnd w:id="25"/>
    </w:p>
    <w:p w14:paraId="61227077" w14:textId="279EFAA5" w:rsidR="4F0D4222" w:rsidRPr="00212882" w:rsidRDefault="4F0D4222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44FEFAF2" w14:textId="2627597D" w:rsidR="00540492" w:rsidRPr="00212882" w:rsidRDefault="00D36502" w:rsidP="00540492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E</w:t>
      </w:r>
      <w:r w:rsidR="00B67693" w:rsidRPr="00212882">
        <w:rPr>
          <w:rFonts w:ascii="Arial" w:hAnsi="Arial" w:cs="Arial"/>
          <w:b/>
          <w:bCs/>
          <w:szCs w:val="22"/>
        </w:rPr>
        <w:t>1 (</w:t>
      </w:r>
      <w:r w:rsidR="00540492" w:rsidRPr="00212882">
        <w:rPr>
          <w:rFonts w:ascii="Arial" w:hAnsi="Arial" w:cs="Arial"/>
          <w:b/>
          <w:bCs/>
          <w:szCs w:val="22"/>
        </w:rPr>
        <w:t>K24</w:t>
      </w:r>
      <w:r w:rsidR="00B67693" w:rsidRPr="00212882">
        <w:rPr>
          <w:rFonts w:ascii="Arial" w:hAnsi="Arial" w:cs="Arial"/>
          <w:b/>
          <w:bCs/>
          <w:szCs w:val="22"/>
        </w:rPr>
        <w:t>)</w:t>
      </w:r>
      <w:r w:rsidR="00540492" w:rsidRPr="00212882">
        <w:rPr>
          <w:rFonts w:ascii="Arial" w:hAnsi="Arial" w:cs="Arial"/>
          <w:b/>
          <w:bCs/>
          <w:szCs w:val="22"/>
        </w:rPr>
        <w:t xml:space="preserve"> </w:t>
      </w:r>
      <w:r w:rsidR="00473328" w:rsidRPr="00212882">
        <w:rPr>
          <w:rFonts w:ascii="Arial" w:hAnsi="Arial" w:cs="Arial"/>
          <w:b/>
          <w:bCs/>
          <w:szCs w:val="22"/>
        </w:rPr>
        <w:tab/>
      </w:r>
      <w:r w:rsidR="00540492" w:rsidRPr="00212882">
        <w:rPr>
          <w:rFonts w:ascii="Arial" w:hAnsi="Arial" w:cs="Arial"/>
          <w:b/>
          <w:bCs/>
          <w:szCs w:val="22"/>
        </w:rPr>
        <w:t>Kui</w:t>
      </w:r>
      <w:r w:rsidR="00CC6AE1" w:rsidRPr="00212882">
        <w:rPr>
          <w:rFonts w:ascii="Arial" w:hAnsi="Arial" w:cs="Arial"/>
          <w:b/>
          <w:bCs/>
          <w:szCs w:val="22"/>
        </w:rPr>
        <w:t>võrd</w:t>
      </w:r>
      <w:r w:rsidR="00540492" w:rsidRPr="00212882">
        <w:rPr>
          <w:rFonts w:ascii="Arial" w:hAnsi="Arial" w:cs="Arial"/>
          <w:b/>
          <w:bCs/>
          <w:szCs w:val="22"/>
        </w:rPr>
        <w:t xml:space="preserve"> rahul olete oma vallas / linnaosas järgnevaga?</w:t>
      </w:r>
    </w:p>
    <w:p w14:paraId="0CBD07D7" w14:textId="77777777" w:rsidR="00540492" w:rsidRPr="00212882" w:rsidRDefault="00540492" w:rsidP="00540492">
      <w:pPr>
        <w:pStyle w:val="NoSpacing"/>
        <w:rPr>
          <w:rFonts w:ascii="Arial" w:hAnsi="Arial" w:cs="Arial"/>
          <w:b/>
          <w:bCs/>
          <w:szCs w:val="22"/>
        </w:rPr>
      </w:pPr>
    </w:p>
    <w:tbl>
      <w:tblPr>
        <w:tblStyle w:val="TableGrid"/>
        <w:tblW w:w="9097" w:type="dxa"/>
        <w:tblLook w:val="04A0" w:firstRow="1" w:lastRow="0" w:firstColumn="1" w:lastColumn="0" w:noHBand="0" w:noVBand="1"/>
      </w:tblPr>
      <w:tblGrid>
        <w:gridCol w:w="401"/>
        <w:gridCol w:w="2842"/>
        <w:gridCol w:w="760"/>
        <w:gridCol w:w="359"/>
        <w:gridCol w:w="359"/>
        <w:gridCol w:w="359"/>
        <w:gridCol w:w="360"/>
        <w:gridCol w:w="359"/>
        <w:gridCol w:w="359"/>
        <w:gridCol w:w="359"/>
        <w:gridCol w:w="359"/>
        <w:gridCol w:w="757"/>
        <w:gridCol w:w="1464"/>
      </w:tblGrid>
      <w:tr w:rsidR="00212882" w:rsidRPr="00212882" w14:paraId="5F9DAA3D" w14:textId="77777777" w:rsidTr="1C1C7AFA">
        <w:trPr>
          <w:trHeight w:val="300"/>
        </w:trPr>
        <w:tc>
          <w:tcPr>
            <w:tcW w:w="420" w:type="dxa"/>
          </w:tcPr>
          <w:p w14:paraId="6F500E00" w14:textId="77777777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236" w:type="dxa"/>
          </w:tcPr>
          <w:p w14:paraId="6D35FD40" w14:textId="77777777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66" w:type="dxa"/>
          </w:tcPr>
          <w:p w14:paraId="51113703" w14:textId="77777777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 xml:space="preserve">1 </w:t>
            </w:r>
          </w:p>
          <w:p w14:paraId="43FDF1FC" w14:textId="6E3A7B30" w:rsidR="00540492" w:rsidRPr="00212882" w:rsidRDefault="00540492" w:rsidP="00540492">
            <w:pPr>
              <w:pStyle w:val="NoSpacing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Ei ole üldse rahul</w:t>
            </w:r>
          </w:p>
        </w:tc>
        <w:tc>
          <w:tcPr>
            <w:tcW w:w="365" w:type="dxa"/>
          </w:tcPr>
          <w:p w14:paraId="00392838" w14:textId="0B5A37BA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2BC88D64" w14:textId="1F1899BD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47E4ECC7" w14:textId="0DCE9FDC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271A7F79" w14:textId="4AD7773D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3E990B9D" w14:textId="47064177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105F6AE4" w14:textId="560A580F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37947309" w14:textId="65E10B84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4B4165C7" w14:textId="4BAC0A2C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63C28F16" w14:textId="77777777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  <w:p w14:paraId="26EA61EE" w14:textId="13707138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Väga rahul</w:t>
            </w:r>
          </w:p>
        </w:tc>
        <w:tc>
          <w:tcPr>
            <w:tcW w:w="989" w:type="dxa"/>
            <w:vAlign w:val="bottom"/>
          </w:tcPr>
          <w:p w14:paraId="08BBAAC0" w14:textId="78E8CE32" w:rsidR="00540492" w:rsidRPr="00212882" w:rsidRDefault="00540492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Ei oska vastata</w:t>
            </w:r>
            <w:r w:rsidR="00DF3CE7" w:rsidRPr="00212882">
              <w:rPr>
                <w:rFonts w:ascii="Arial" w:hAnsi="Arial" w:cs="Arial"/>
                <w:szCs w:val="22"/>
              </w:rPr>
              <w:t>, pole kokkupuudet</w:t>
            </w:r>
          </w:p>
        </w:tc>
      </w:tr>
      <w:tr w:rsidR="00212882" w:rsidRPr="00212882" w14:paraId="3031042D" w14:textId="77777777" w:rsidTr="1C1C7AFA">
        <w:trPr>
          <w:trHeight w:val="300"/>
        </w:trPr>
        <w:tc>
          <w:tcPr>
            <w:tcW w:w="420" w:type="dxa"/>
          </w:tcPr>
          <w:p w14:paraId="3E98DD12" w14:textId="77777777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236" w:type="dxa"/>
            <w:vAlign w:val="bottom"/>
          </w:tcPr>
          <w:p w14:paraId="0965DF7F" w14:textId="1E06B73F" w:rsidR="00540492" w:rsidRPr="00212882" w:rsidRDefault="5BD0A482" w:rsidP="00CC6AE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Kohalike </w:t>
            </w:r>
            <w:r w:rsidR="63A338F4" w:rsidRPr="00212882">
              <w:rPr>
                <w:rFonts w:ascii="Arial" w:hAnsi="Arial" w:cs="Arial"/>
                <w:szCs w:val="22"/>
              </w:rPr>
              <w:t>sõidu</w:t>
            </w:r>
            <w:r w:rsidRPr="00212882">
              <w:rPr>
                <w:rFonts w:ascii="Arial" w:hAnsi="Arial" w:cs="Arial"/>
                <w:szCs w:val="22"/>
              </w:rPr>
              <w:t>teede</w:t>
            </w:r>
            <w:r w:rsidR="268FB08A" w:rsidRPr="00212882">
              <w:rPr>
                <w:rFonts w:ascii="Arial" w:hAnsi="Arial" w:cs="Arial"/>
                <w:szCs w:val="22"/>
              </w:rPr>
              <w:t xml:space="preserve"> </w:t>
            </w:r>
            <w:r w:rsidR="2EF44053" w:rsidRPr="00212882">
              <w:rPr>
                <w:rFonts w:ascii="Arial" w:hAnsi="Arial" w:cs="Arial"/>
                <w:szCs w:val="22"/>
              </w:rPr>
              <w:t>ja</w:t>
            </w:r>
            <w:r w:rsidR="268FB08A" w:rsidRPr="00212882">
              <w:rPr>
                <w:rFonts w:ascii="Arial" w:hAnsi="Arial" w:cs="Arial"/>
                <w:szCs w:val="22"/>
              </w:rPr>
              <w:t xml:space="preserve"> </w:t>
            </w:r>
            <w:r w:rsidR="47C3A98D" w:rsidRPr="00212882">
              <w:rPr>
                <w:rFonts w:ascii="Arial" w:hAnsi="Arial" w:cs="Arial"/>
                <w:szCs w:val="22"/>
              </w:rPr>
              <w:t xml:space="preserve">tänavate </w:t>
            </w:r>
            <w:r w:rsidRPr="00212882">
              <w:rPr>
                <w:rFonts w:ascii="Arial" w:hAnsi="Arial" w:cs="Arial"/>
                <w:szCs w:val="22"/>
              </w:rPr>
              <w:t>seisundiga</w:t>
            </w:r>
          </w:p>
        </w:tc>
        <w:tc>
          <w:tcPr>
            <w:tcW w:w="766" w:type="dxa"/>
          </w:tcPr>
          <w:p w14:paraId="56DD3FFD" w14:textId="2A7E66E0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00ECBD62" w14:textId="4E3D711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1529FE5E" w14:textId="2629929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0710249C" w14:textId="23EAA7DE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156328C9" w14:textId="7C36BBC6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18205FD1" w14:textId="5ACE89B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2D08A2A1" w14:textId="4087571A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3F53BBD3" w14:textId="23255DC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243BCA74" w14:textId="6B8C8E1C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24D28A47" w14:textId="259EC08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3C0F79DE" w14:textId="385275CE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742E72B" w14:textId="77777777" w:rsidTr="1C1C7AFA">
        <w:trPr>
          <w:trHeight w:val="300"/>
        </w:trPr>
        <w:tc>
          <w:tcPr>
            <w:tcW w:w="420" w:type="dxa"/>
          </w:tcPr>
          <w:p w14:paraId="637A0391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236" w:type="dxa"/>
            <w:vAlign w:val="bottom"/>
          </w:tcPr>
          <w:p w14:paraId="5AE7CDFB" w14:textId="5D4D25FF" w:rsidR="00540492" w:rsidRPr="00212882" w:rsidRDefault="26305B8F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Kohalike sõiduteede talvise hooldusega (lumest puhastamine, libedustõrje jne)</w:t>
            </w:r>
          </w:p>
        </w:tc>
        <w:tc>
          <w:tcPr>
            <w:tcW w:w="766" w:type="dxa"/>
          </w:tcPr>
          <w:p w14:paraId="2416FF09" w14:textId="5CEF8D69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2142C0B8" w14:textId="6D10DA5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18E816C5" w14:textId="3A96579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1ABE3D14" w14:textId="34A9FC4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25230495" w14:textId="783F851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4B738EF0" w14:textId="37E1624D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2B3F599E" w14:textId="5C84FE8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385DC05D" w14:textId="7526A4F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09D5FD24" w14:textId="6692881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715CF138" w14:textId="1E7BD2C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159ED274" w14:textId="62A0902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3EB5EDC" w14:textId="77777777" w:rsidTr="1C1C7AFA">
        <w:trPr>
          <w:trHeight w:val="300"/>
        </w:trPr>
        <w:tc>
          <w:tcPr>
            <w:tcW w:w="420" w:type="dxa"/>
          </w:tcPr>
          <w:p w14:paraId="4539098A" w14:textId="3C3E4DB5" w:rsidR="00540492" w:rsidRPr="00212882" w:rsidRDefault="12288EF7" w:rsidP="1C1C7AFA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236" w:type="dxa"/>
            <w:vAlign w:val="bottom"/>
          </w:tcPr>
          <w:p w14:paraId="382FD584" w14:textId="3BCB06E3" w:rsidR="00540492" w:rsidRPr="00212882" w:rsidRDefault="471DEB0E" w:rsidP="00540492">
            <w:pPr>
              <w:pStyle w:val="NoSpacing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Kõnniteede</w:t>
            </w:r>
            <w:r w:rsidR="26305B8F" w:rsidRPr="00212882">
              <w:rPr>
                <w:rFonts w:ascii="Arial" w:hAnsi="Arial" w:cs="Arial"/>
                <w:szCs w:val="22"/>
              </w:rPr>
              <w:t xml:space="preserve"> talvise hooldusega (teede lumest puhastamine, libedustõrje jne)</w:t>
            </w:r>
          </w:p>
        </w:tc>
        <w:tc>
          <w:tcPr>
            <w:tcW w:w="766" w:type="dxa"/>
          </w:tcPr>
          <w:p w14:paraId="392A2FB6" w14:textId="0F517F1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22751F24" w14:textId="4484B58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023864ED" w14:textId="3234A34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48847818" w14:textId="2869C81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2750A272" w14:textId="7D2D211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5B74A570" w14:textId="475C802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24FB921B" w14:textId="42ACFC3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6220D62C" w14:textId="0154654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1E1EEF63" w14:textId="1DBD4CF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23D278EA" w14:textId="023DD40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5C757B94" w14:textId="47DFECE6" w:rsidR="00540492" w:rsidRPr="00212882" w:rsidRDefault="00540492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DF3CE7" w:rsidRPr="00212882" w14:paraId="20547A75" w14:textId="77777777" w:rsidTr="1C1C7AFA">
        <w:trPr>
          <w:trHeight w:val="300"/>
        </w:trPr>
        <w:tc>
          <w:tcPr>
            <w:tcW w:w="420" w:type="dxa"/>
          </w:tcPr>
          <w:p w14:paraId="6B962C7C" w14:textId="2C96D0E9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236" w:type="dxa"/>
            <w:vAlign w:val="bottom"/>
          </w:tcPr>
          <w:p w14:paraId="12007962" w14:textId="5198D5E0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Rattataristu talvise hooldusega</w:t>
            </w:r>
          </w:p>
        </w:tc>
        <w:tc>
          <w:tcPr>
            <w:tcW w:w="766" w:type="dxa"/>
          </w:tcPr>
          <w:p w14:paraId="0286A56E" w14:textId="3447EA51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62805976" w14:textId="45F4EDA8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4CF3555B" w14:textId="604E23C4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454FF80D" w14:textId="30BEF8F6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689D724C" w14:textId="2961B848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67676805" w14:textId="24E75D80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63EBE08A" w14:textId="5AFACBF1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0E30673B" w14:textId="626ED196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169FF582" w14:textId="506B5D0E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5F86BD74" w14:textId="41DDBBB3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0A8F91BE" w14:textId="40033D89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5A905D16" w14:textId="77777777" w:rsidR="00540492" w:rsidRPr="00212882" w:rsidRDefault="00540492" w:rsidP="00540492">
      <w:pPr>
        <w:pStyle w:val="NoSpacing"/>
        <w:rPr>
          <w:rFonts w:ascii="Arial" w:hAnsi="Arial" w:cs="Arial"/>
          <w:b/>
          <w:bCs/>
          <w:szCs w:val="22"/>
        </w:rPr>
      </w:pPr>
    </w:p>
    <w:p w14:paraId="174109D6" w14:textId="2FB2E2B2" w:rsidR="45E92FF0" w:rsidRPr="00212882" w:rsidRDefault="45E92FF0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34084CD0" w14:textId="4E506333" w:rsidR="00540492" w:rsidRPr="00212882" w:rsidRDefault="6965634F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E</w:t>
      </w:r>
      <w:r w:rsidR="04F0AA6B" w:rsidRPr="00212882">
        <w:rPr>
          <w:rFonts w:ascii="Arial" w:hAnsi="Arial" w:cs="Arial"/>
          <w:b/>
          <w:bCs/>
          <w:szCs w:val="22"/>
        </w:rPr>
        <w:t xml:space="preserve">2 </w:t>
      </w:r>
      <w:r w:rsidR="48684BFC" w:rsidRPr="00212882">
        <w:tab/>
      </w:r>
      <w:r w:rsidR="49AC1B81" w:rsidRPr="00212882">
        <w:rPr>
          <w:rFonts w:ascii="Arial" w:hAnsi="Arial" w:cs="Arial"/>
          <w:b/>
          <w:bCs/>
          <w:szCs w:val="22"/>
        </w:rPr>
        <w:t xml:space="preserve">Kui </w:t>
      </w:r>
      <w:r w:rsidR="117FBADF" w:rsidRPr="00212882">
        <w:rPr>
          <w:rFonts w:ascii="Arial" w:hAnsi="Arial" w:cs="Arial"/>
          <w:b/>
          <w:bCs/>
          <w:szCs w:val="22"/>
        </w:rPr>
        <w:t xml:space="preserve">sageli </w:t>
      </w:r>
      <w:r w:rsidR="49AC1B81" w:rsidRPr="00212882">
        <w:rPr>
          <w:rFonts w:ascii="Arial" w:hAnsi="Arial" w:cs="Arial"/>
          <w:b/>
          <w:bCs/>
          <w:szCs w:val="22"/>
        </w:rPr>
        <w:t xml:space="preserve">on </w:t>
      </w:r>
      <w:r w:rsidR="00C20B1C" w:rsidRPr="00212882">
        <w:rPr>
          <w:rFonts w:ascii="Arial" w:hAnsi="Arial" w:cs="Arial"/>
          <w:b/>
          <w:bCs/>
          <w:szCs w:val="22"/>
        </w:rPr>
        <w:t xml:space="preserve">viimasel talveperioodil </w:t>
      </w:r>
      <w:r w:rsidR="49AC1B81" w:rsidRPr="00212882">
        <w:rPr>
          <w:rFonts w:ascii="Arial" w:hAnsi="Arial" w:cs="Arial"/>
          <w:b/>
          <w:bCs/>
          <w:szCs w:val="22"/>
        </w:rPr>
        <w:t xml:space="preserve">talvine teedehooldus mõjutanud </w:t>
      </w:r>
      <w:r w:rsidR="3F17DFCF" w:rsidRPr="00212882">
        <w:rPr>
          <w:rFonts w:ascii="Arial" w:hAnsi="Arial" w:cs="Arial"/>
          <w:b/>
          <w:bCs/>
          <w:szCs w:val="22"/>
        </w:rPr>
        <w:t>T</w:t>
      </w:r>
      <w:r w:rsidR="49AC1B81" w:rsidRPr="00212882">
        <w:rPr>
          <w:rFonts w:ascii="Arial" w:hAnsi="Arial" w:cs="Arial"/>
          <w:b/>
          <w:bCs/>
          <w:szCs w:val="22"/>
        </w:rPr>
        <w:t>eie liikumisi</w:t>
      </w:r>
      <w:r w:rsidR="274BACF5" w:rsidRPr="00212882">
        <w:rPr>
          <w:rFonts w:ascii="Arial" w:hAnsi="Arial" w:cs="Arial"/>
          <w:b/>
          <w:bCs/>
          <w:szCs w:val="22"/>
        </w:rPr>
        <w:t xml:space="preserve"> järgnevas</w:t>
      </w:r>
      <w:r w:rsidR="5BD0A482" w:rsidRPr="00212882">
        <w:rPr>
          <w:rFonts w:ascii="Arial" w:hAnsi="Arial" w:cs="Arial"/>
          <w:b/>
          <w:bCs/>
          <w:szCs w:val="22"/>
        </w:rPr>
        <w:t>?</w:t>
      </w:r>
    </w:p>
    <w:p w14:paraId="755F8FA8" w14:textId="77777777" w:rsidR="00B61357" w:rsidRPr="00212882" w:rsidRDefault="00B61357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</w:p>
    <w:tbl>
      <w:tblPr>
        <w:tblW w:w="9067" w:type="dxa"/>
        <w:tblInd w:w="-5" w:type="dxa"/>
        <w:tblLook w:val="04A0" w:firstRow="1" w:lastRow="0" w:firstColumn="1" w:lastColumn="0" w:noHBand="0" w:noVBand="1"/>
      </w:tblPr>
      <w:tblGrid>
        <w:gridCol w:w="426"/>
        <w:gridCol w:w="3673"/>
        <w:gridCol w:w="873"/>
        <w:gridCol w:w="863"/>
        <w:gridCol w:w="886"/>
        <w:gridCol w:w="882"/>
        <w:gridCol w:w="1464"/>
      </w:tblGrid>
      <w:tr w:rsidR="00212882" w:rsidRPr="00212882" w14:paraId="4561258C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C685" w14:textId="77777777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</w:p>
          <w:p w14:paraId="658C4832" w14:textId="77777777" w:rsidR="00B61357" w:rsidRPr="00212882" w:rsidRDefault="00B61357" w:rsidP="546EEE59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126C6" w14:textId="31C3D27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13B0" w14:textId="78027830" w:rsidR="0E2166DD" w:rsidRPr="00212882" w:rsidRDefault="0E2166DD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Väga tihti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42E3" w14:textId="26E844C4" w:rsidR="0E2166DD" w:rsidRPr="00212882" w:rsidRDefault="0E2166DD" w:rsidP="546EEE59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Aeg-ajalt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AFC3" w14:textId="00373F80" w:rsidR="0E2166DD" w:rsidRPr="00212882" w:rsidRDefault="0E2166DD" w:rsidP="546EEE59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Harva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2E4C" w14:textId="1CC12D5D" w:rsidR="0E2166DD" w:rsidRPr="00212882" w:rsidRDefault="0E2166DD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Üldse mitte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0A90" w14:textId="51B601C5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Ei oska vastata, pole k</w:t>
            </w:r>
            <w:r w:rsidR="269097CD" w:rsidRPr="00212882">
              <w:rPr>
                <w:rFonts w:ascii="Arial" w:hAnsi="Arial" w:cs="Arial"/>
                <w:szCs w:val="22"/>
              </w:rPr>
              <w:t>okkupuudet</w:t>
            </w:r>
          </w:p>
        </w:tc>
      </w:tr>
      <w:tr w:rsidR="00212882" w:rsidRPr="00212882" w14:paraId="5E39D578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C14D" w14:textId="6E1A4A52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8C34" w14:textId="5A87B957" w:rsidR="7D0B99E5" w:rsidRPr="00212882" w:rsidRDefault="3325851C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Ei saa kodust</w:t>
            </w:r>
            <w:r w:rsidR="49A023B8" w:rsidRPr="00212882">
              <w:rPr>
                <w:rFonts w:ascii="Arial" w:hAnsi="Arial" w:cs="Arial"/>
                <w:szCs w:val="22"/>
              </w:rPr>
              <w:t xml:space="preserve"> </w:t>
            </w:r>
            <w:r w:rsidRPr="00212882">
              <w:rPr>
                <w:rFonts w:ascii="Arial" w:hAnsi="Arial" w:cs="Arial"/>
                <w:szCs w:val="22"/>
              </w:rPr>
              <w:t>/</w:t>
            </w:r>
            <w:r w:rsidR="71FA4988" w:rsidRPr="00212882">
              <w:rPr>
                <w:rFonts w:ascii="Arial" w:hAnsi="Arial" w:cs="Arial"/>
                <w:szCs w:val="22"/>
              </w:rPr>
              <w:t xml:space="preserve"> </w:t>
            </w:r>
            <w:r w:rsidRPr="00212882">
              <w:rPr>
                <w:rFonts w:ascii="Arial" w:hAnsi="Arial" w:cs="Arial"/>
                <w:szCs w:val="22"/>
              </w:rPr>
              <w:t xml:space="preserve">töökohast autoga liikuma või autoga liikumine on oluliselt raskendatud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6000" w14:textId="3BB91563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178B" w14:textId="7A12D538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14F4" w14:textId="67051E4A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A6F9" w14:textId="600989C8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DF89" w14:textId="30EE6687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98E9314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601D" w14:textId="317A8385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FA5E3" w14:textId="67D9A2E0" w:rsidR="5EFD2B34" w:rsidRPr="00212882" w:rsidRDefault="5EFD2B34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Kõnniteed ei ole jalgsi läbitavad või jalgsi liikumine on oluliselt raskendatud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E265" w14:textId="3BB9156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3ED5" w14:textId="7A12D53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CE6D" w14:textId="67051E4A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5691" w14:textId="600989C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DB0D" w14:textId="6566A1E9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A085F89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EEB3" w14:textId="44145A96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1B6E" w14:textId="2C803400" w:rsidR="0D6722CD" w:rsidRPr="00212882" w:rsidRDefault="0D6722CD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Teed ei ole jalgrattaga läbitavad või liikumine on oluliselt raskendatud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68B9" w14:textId="3BB9156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B4FE" w14:textId="7A12D53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FF7D" w14:textId="67051E4A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B2CF" w14:textId="600989C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D279" w14:textId="1755DD71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88348F0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073D" w14:textId="5BE3FB17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48BEE" w14:textId="5EFA2E71" w:rsidR="60E361CF" w:rsidRPr="00212882" w:rsidRDefault="60E361CF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Teed ja tänavad ei ole liikumise abivahendiga läbitavad (ratastooli, lapsevankri jms)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DCA6" w14:textId="3BB9156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EC67" w14:textId="7A12D53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E473" w14:textId="67051E4A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D554" w14:textId="600989C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2006" w14:textId="541CF2DE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7F9417F7" w14:textId="0FD2B065" w:rsidR="00AA484A" w:rsidRPr="00212882" w:rsidRDefault="00AA484A">
      <w:pPr>
        <w:spacing w:after="160" w:line="259" w:lineRule="auto"/>
      </w:pPr>
    </w:p>
    <w:p w14:paraId="680C42E8" w14:textId="394E4616" w:rsidR="546EEE59" w:rsidRPr="00212882" w:rsidRDefault="546EEE59">
      <w:r w:rsidRPr="00212882">
        <w:br w:type="page"/>
      </w:r>
    </w:p>
    <w:p w14:paraId="1E7DCF3E" w14:textId="256407D8" w:rsidR="000F5DA9" w:rsidRPr="00212882" w:rsidRDefault="00CC6AE1" w:rsidP="00212882">
      <w:pPr>
        <w:pStyle w:val="Heading1"/>
      </w:pPr>
      <w:bookmarkStart w:id="26" w:name="_TAUSTAANDMED_2"/>
      <w:bookmarkStart w:id="27" w:name="_Ref205194219"/>
      <w:bookmarkEnd w:id="26"/>
      <w:r w:rsidRPr="00212882">
        <w:t>TAUSTA</w:t>
      </w:r>
      <w:r w:rsidR="000F5DA9" w:rsidRPr="00212882">
        <w:t>ANDMED</w:t>
      </w:r>
      <w:r w:rsidR="009846FE" w:rsidRPr="00212882">
        <w:t xml:space="preserve"> 2</w:t>
      </w:r>
      <w:bookmarkEnd w:id="27"/>
      <w:r w:rsidR="009846FE" w:rsidRPr="00212882">
        <w:t xml:space="preserve"> </w:t>
      </w:r>
    </w:p>
    <w:p w14:paraId="784E5154" w14:textId="77777777" w:rsidR="00267560" w:rsidRPr="00212882" w:rsidRDefault="00267560" w:rsidP="00E36232">
      <w:pPr>
        <w:pStyle w:val="NoSpacing"/>
        <w:rPr>
          <w:rFonts w:ascii="Arial" w:hAnsi="Arial" w:cs="Arial"/>
          <w:i/>
          <w:szCs w:val="22"/>
        </w:rPr>
      </w:pPr>
    </w:p>
    <w:p w14:paraId="5B845065" w14:textId="19984D2C" w:rsidR="000F5DA9" w:rsidRPr="00212882" w:rsidRDefault="7A3C15D1" w:rsidP="1C1C7AFA">
      <w:pPr>
        <w:pStyle w:val="NoSpacing"/>
        <w:rPr>
          <w:rFonts w:ascii="Arial" w:hAnsi="Arial" w:cs="Arial"/>
          <w:b/>
          <w:bCs/>
          <w:i/>
          <w:i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Järgnevalt küsime veel m</w:t>
      </w:r>
      <w:r w:rsidR="37E6E3B3" w:rsidRPr="00212882">
        <w:rPr>
          <w:rFonts w:ascii="Arial" w:hAnsi="Arial" w:cs="Arial"/>
          <w:b/>
          <w:bCs/>
          <w:szCs w:val="22"/>
        </w:rPr>
        <w:t>õned andmed Teie</w:t>
      </w:r>
      <w:r w:rsidR="07DD7DAB" w:rsidRPr="00212882">
        <w:rPr>
          <w:rFonts w:ascii="Arial" w:hAnsi="Arial" w:cs="Arial"/>
          <w:b/>
          <w:bCs/>
          <w:szCs w:val="22"/>
        </w:rPr>
        <w:t xml:space="preserve"> </w:t>
      </w:r>
      <w:r w:rsidR="37E6E3B3" w:rsidRPr="00212882">
        <w:rPr>
          <w:rFonts w:ascii="Arial" w:hAnsi="Arial" w:cs="Arial"/>
          <w:b/>
          <w:bCs/>
          <w:szCs w:val="22"/>
        </w:rPr>
        <w:t>kohta</w:t>
      </w:r>
      <w:r w:rsidR="37E6E3B3" w:rsidRPr="00212882">
        <w:rPr>
          <w:rFonts w:ascii="Arial" w:hAnsi="Arial" w:cs="Arial"/>
          <w:b/>
          <w:bCs/>
          <w:i/>
          <w:iCs/>
          <w:szCs w:val="22"/>
        </w:rPr>
        <w:t>.</w:t>
      </w:r>
      <w:r w:rsidR="502FCB91" w:rsidRPr="00212882">
        <w:rPr>
          <w:rFonts w:ascii="Arial" w:hAnsi="Arial" w:cs="Arial"/>
          <w:b/>
          <w:bCs/>
          <w:i/>
          <w:iCs/>
          <w:szCs w:val="22"/>
        </w:rPr>
        <w:t xml:space="preserve"> </w:t>
      </w:r>
    </w:p>
    <w:p w14:paraId="7E0D087B" w14:textId="77777777" w:rsidR="000F5DA9" w:rsidRPr="00212882" w:rsidRDefault="000F5DA9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550B5610" w14:textId="60CEF19C" w:rsidR="000F5DA9" w:rsidRPr="00212882" w:rsidRDefault="00B67693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93A25" w:rsidRPr="00212882">
        <w:rPr>
          <w:rFonts w:ascii="Arial" w:hAnsi="Arial" w:cs="Arial"/>
          <w:b/>
          <w:bCs/>
          <w:szCs w:val="22"/>
        </w:rPr>
        <w:t>10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000F5DA9" w:rsidRPr="00212882">
        <w:rPr>
          <w:rFonts w:ascii="Arial" w:hAnsi="Arial" w:cs="Arial"/>
          <w:b/>
          <w:bCs/>
          <w:szCs w:val="22"/>
        </w:rPr>
        <w:t>K2</w:t>
      </w:r>
      <w:r w:rsidRPr="00212882">
        <w:rPr>
          <w:rFonts w:ascii="Arial" w:hAnsi="Arial" w:cs="Arial"/>
          <w:b/>
          <w:bCs/>
          <w:szCs w:val="22"/>
        </w:rPr>
        <w:t>)</w:t>
      </w:r>
      <w:r w:rsidR="00473328" w:rsidRPr="00212882">
        <w:rPr>
          <w:rFonts w:ascii="Arial" w:hAnsi="Arial" w:cs="Arial"/>
          <w:b/>
          <w:bCs/>
          <w:szCs w:val="22"/>
        </w:rPr>
        <w:tab/>
        <w:t xml:space="preserve">Milline on </w:t>
      </w:r>
      <w:r w:rsidR="000F5DA9" w:rsidRPr="00212882">
        <w:rPr>
          <w:rFonts w:ascii="Arial" w:hAnsi="Arial" w:cs="Arial"/>
          <w:b/>
          <w:bCs/>
          <w:szCs w:val="22"/>
        </w:rPr>
        <w:t>Teie kõrgeim omandatud haridustase</w:t>
      </w:r>
      <w:r w:rsidR="00473328" w:rsidRPr="00212882">
        <w:rPr>
          <w:rFonts w:ascii="Arial" w:hAnsi="Arial" w:cs="Arial"/>
          <w:b/>
          <w:bCs/>
          <w:szCs w:val="22"/>
        </w:rPr>
        <w:t>?</w:t>
      </w:r>
      <w:r w:rsidR="000F5DA9" w:rsidRPr="00212882">
        <w:rPr>
          <w:rFonts w:ascii="Arial" w:hAnsi="Arial" w:cs="Arial"/>
          <w:b/>
          <w:bCs/>
          <w:szCs w:val="22"/>
        </w:rPr>
        <w:t xml:space="preserve"> </w:t>
      </w:r>
    </w:p>
    <w:p w14:paraId="36144966" w14:textId="6DAD80D3" w:rsidR="00473328" w:rsidRPr="00212882" w:rsidRDefault="635BAAAF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Puudub (</w:t>
      </w:r>
      <w:r w:rsidR="150574FB" w:rsidRPr="00212882">
        <w:rPr>
          <w:rFonts w:ascii="Arial" w:hAnsi="Arial" w:cs="Arial"/>
          <w:szCs w:val="22"/>
        </w:rPr>
        <w:t>alg- või põhi</w:t>
      </w:r>
      <w:r w:rsidRPr="00212882">
        <w:rPr>
          <w:rFonts w:ascii="Arial" w:hAnsi="Arial" w:cs="Arial"/>
          <w:szCs w:val="22"/>
        </w:rPr>
        <w:t>haridus on omandamisel)</w:t>
      </w:r>
    </w:p>
    <w:p w14:paraId="3BCE1956" w14:textId="37AB34EE" w:rsidR="00473328" w:rsidRPr="00212882" w:rsidRDefault="2B3F04E0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Alg- või p</w:t>
      </w:r>
      <w:r w:rsidR="5BD0A482" w:rsidRPr="00212882">
        <w:rPr>
          <w:rFonts w:ascii="Arial" w:hAnsi="Arial" w:cs="Arial"/>
          <w:szCs w:val="22"/>
        </w:rPr>
        <w:t xml:space="preserve">õhiharidus </w:t>
      </w:r>
    </w:p>
    <w:p w14:paraId="0037CF50" w14:textId="6FACBB13" w:rsidR="000F5DA9" w:rsidRPr="00212882" w:rsidRDefault="77C32846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Kesk-, kutse- või keskeriharidus</w:t>
      </w:r>
      <w:r w:rsidR="2217B3C6" w:rsidRPr="00212882">
        <w:rPr>
          <w:rFonts w:ascii="Arial" w:hAnsi="Arial" w:cs="Arial"/>
          <w:szCs w:val="22"/>
        </w:rPr>
        <w:t xml:space="preserve"> (s.h kutseharidus ilma keskhariduseta)</w:t>
      </w:r>
    </w:p>
    <w:p w14:paraId="796BACA0" w14:textId="42DD279D" w:rsidR="00473328" w:rsidRPr="00212882" w:rsidRDefault="00473328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Kõrgharidus</w:t>
      </w:r>
      <w:r w:rsidR="00C27452" w:rsidRPr="00212882">
        <w:rPr>
          <w:rFonts w:ascii="Arial" w:hAnsi="Arial" w:cs="Arial"/>
          <w:szCs w:val="22"/>
        </w:rPr>
        <w:t xml:space="preserve"> või kraad</w:t>
      </w:r>
    </w:p>
    <w:p w14:paraId="018F4794" w14:textId="77777777" w:rsidR="000F5DA9" w:rsidRPr="00212882" w:rsidRDefault="000F5DA9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70B999F5" w14:textId="3938C157" w:rsidR="000F5DA9" w:rsidRPr="00212882" w:rsidRDefault="04F0AA6B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1251359" w:rsidRPr="00212882">
        <w:rPr>
          <w:rFonts w:ascii="Arial" w:hAnsi="Arial" w:cs="Arial"/>
          <w:b/>
          <w:bCs/>
          <w:szCs w:val="22"/>
        </w:rPr>
        <w:t>11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0D2E587B" w:rsidRPr="00212882">
        <w:rPr>
          <w:rFonts w:ascii="Arial" w:hAnsi="Arial" w:cs="Arial"/>
          <w:b/>
          <w:bCs/>
          <w:szCs w:val="22"/>
        </w:rPr>
        <w:t>K3</w:t>
      </w:r>
      <w:r w:rsidRPr="00212882">
        <w:rPr>
          <w:rFonts w:ascii="Arial" w:hAnsi="Arial" w:cs="Arial"/>
          <w:b/>
          <w:bCs/>
          <w:szCs w:val="22"/>
        </w:rPr>
        <w:t>)</w:t>
      </w:r>
      <w:r w:rsidR="0D2E587B" w:rsidRPr="00212882">
        <w:rPr>
          <w:rFonts w:ascii="Arial" w:hAnsi="Arial" w:cs="Arial"/>
          <w:b/>
          <w:bCs/>
          <w:szCs w:val="22"/>
        </w:rPr>
        <w:t xml:space="preserve">  </w:t>
      </w:r>
      <w:r w:rsidR="1AACEDCF" w:rsidRPr="00212882">
        <w:tab/>
      </w:r>
      <w:r w:rsidR="06FD3E48" w:rsidRPr="00212882">
        <w:rPr>
          <w:rFonts w:ascii="Arial" w:hAnsi="Arial" w:cs="Arial"/>
          <w:b/>
          <w:bCs/>
          <w:szCs w:val="22"/>
        </w:rPr>
        <w:t xml:space="preserve">Mis on Teie </w:t>
      </w:r>
      <w:r w:rsidR="2EF5A382" w:rsidRPr="00212882">
        <w:rPr>
          <w:rFonts w:ascii="Arial" w:hAnsi="Arial" w:cs="Arial"/>
          <w:b/>
          <w:bCs/>
          <w:szCs w:val="22"/>
        </w:rPr>
        <w:t xml:space="preserve">peamine </w:t>
      </w:r>
      <w:r w:rsidR="00C20B1C" w:rsidRPr="00212882">
        <w:rPr>
          <w:rFonts w:ascii="Arial" w:hAnsi="Arial" w:cs="Arial"/>
          <w:b/>
          <w:bCs/>
          <w:szCs w:val="22"/>
        </w:rPr>
        <w:t xml:space="preserve">kodune </w:t>
      </w:r>
      <w:r w:rsidR="4B7DDF71" w:rsidRPr="00212882">
        <w:rPr>
          <w:rFonts w:ascii="Arial" w:hAnsi="Arial" w:cs="Arial"/>
          <w:b/>
          <w:bCs/>
          <w:szCs w:val="22"/>
        </w:rPr>
        <w:t>suhtlus</w:t>
      </w:r>
      <w:r w:rsidR="06FD3E48" w:rsidRPr="00212882">
        <w:rPr>
          <w:rFonts w:ascii="Arial" w:hAnsi="Arial" w:cs="Arial"/>
          <w:b/>
          <w:bCs/>
          <w:szCs w:val="22"/>
        </w:rPr>
        <w:t>keel</w:t>
      </w:r>
      <w:r w:rsidR="5BAD678F" w:rsidRPr="00212882">
        <w:rPr>
          <w:rFonts w:ascii="Arial" w:hAnsi="Arial" w:cs="Arial"/>
          <w:b/>
          <w:bCs/>
          <w:szCs w:val="22"/>
        </w:rPr>
        <w:t xml:space="preserve"> Eestis?</w:t>
      </w:r>
    </w:p>
    <w:p w14:paraId="5476436B" w14:textId="17A51280" w:rsidR="000F5DA9" w:rsidRPr="00212882" w:rsidRDefault="009846FE" w:rsidP="00DD2554">
      <w:pPr>
        <w:pStyle w:val="NoSpacing"/>
        <w:numPr>
          <w:ilvl w:val="0"/>
          <w:numId w:val="3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Eesti keel</w:t>
      </w:r>
    </w:p>
    <w:p w14:paraId="357884DF" w14:textId="0DB90B81" w:rsidR="005D4D15" w:rsidRPr="00212882" w:rsidRDefault="009846FE" w:rsidP="00DD2554">
      <w:pPr>
        <w:pStyle w:val="NoSpacing"/>
        <w:numPr>
          <w:ilvl w:val="0"/>
          <w:numId w:val="3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Vene keel </w:t>
      </w:r>
    </w:p>
    <w:p w14:paraId="0371C0C3" w14:textId="5129F132" w:rsidR="005D4D15" w:rsidRPr="00212882" w:rsidRDefault="009846FE" w:rsidP="00DD2554">
      <w:pPr>
        <w:pStyle w:val="NoSpacing"/>
        <w:numPr>
          <w:ilvl w:val="0"/>
          <w:numId w:val="3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Muu</w:t>
      </w:r>
    </w:p>
    <w:p w14:paraId="58054C71" w14:textId="77777777" w:rsidR="000F5DA9" w:rsidRPr="00212882" w:rsidRDefault="000F5DA9" w:rsidP="00A30AF3">
      <w:pPr>
        <w:pStyle w:val="NoSpacing"/>
        <w:rPr>
          <w:rFonts w:ascii="Arial" w:hAnsi="Arial" w:cs="Arial"/>
          <w:szCs w:val="22"/>
        </w:rPr>
      </w:pPr>
    </w:p>
    <w:p w14:paraId="3A04F52B" w14:textId="72791848" w:rsidR="7165B41E" w:rsidRPr="00212882" w:rsidRDefault="7165B41E" w:rsidP="1C1C7A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T12 (K4)</w:t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Millisesse vahemikku jääb Teie leibkonna keskmine netosissetulek kuus </w:t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ühe leibkonnaliikme kohta? Selle arvutamiseks liitke, palun, kokku kõigi </w:t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leibkonnaliikmete sissetulekud (sh palgad, pensionid, toetused, </w:t>
      </w:r>
      <w:r w:rsidRPr="00212882">
        <w:tab/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stipendiumid ja muud tulud) ja jagage saadud summa leibkonnaliikmete </w:t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>arvuga.</w:t>
      </w:r>
    </w:p>
    <w:p w14:paraId="65EEDB52" w14:textId="17BE1F68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Kuni 750 eurot</w:t>
      </w:r>
    </w:p>
    <w:p w14:paraId="7B830671" w14:textId="699AC0C3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750 – 1300 eurot</w:t>
      </w:r>
    </w:p>
    <w:p w14:paraId="1CCDFB10" w14:textId="31B65AC1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Üle 1</w:t>
      </w:r>
      <w:r w:rsidR="33C5E359" w:rsidRPr="00212882">
        <w:rPr>
          <w:rFonts w:ascii="Arial" w:hAnsi="Arial" w:cs="Arial"/>
          <w:szCs w:val="22"/>
        </w:rPr>
        <w:t>3</w:t>
      </w:r>
      <w:r w:rsidRPr="00212882">
        <w:rPr>
          <w:rFonts w:ascii="Arial" w:hAnsi="Arial" w:cs="Arial"/>
          <w:szCs w:val="22"/>
        </w:rPr>
        <w:t>00 euro</w:t>
      </w:r>
    </w:p>
    <w:p w14:paraId="043740D7" w14:textId="141BABCA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/ soovi vastata</w:t>
      </w:r>
    </w:p>
    <w:p w14:paraId="25516E65" w14:textId="34A69D8A" w:rsidR="1C1C7AFA" w:rsidRPr="00212882" w:rsidRDefault="1C1C7AFA" w:rsidP="1C1C7AFA">
      <w:pPr>
        <w:pStyle w:val="NoSpacing"/>
        <w:rPr>
          <w:rFonts w:ascii="Arial" w:hAnsi="Arial" w:cs="Arial"/>
          <w:b/>
          <w:bCs/>
          <w:szCs w:val="22"/>
        </w:rPr>
      </w:pPr>
    </w:p>
    <w:p w14:paraId="37D2210B" w14:textId="37A6897A" w:rsidR="00BE7128" w:rsidRPr="00212882" w:rsidRDefault="00BE7128" w:rsidP="00BE7128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0A93A2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 xml:space="preserve"> (K6) </w:t>
      </w:r>
      <w:r w:rsidRPr="00212882">
        <w:rPr>
          <w:rFonts w:ascii="Arial" w:hAnsi="Arial" w:cs="Arial"/>
          <w:b/>
          <w:bCs/>
          <w:szCs w:val="22"/>
        </w:rPr>
        <w:tab/>
        <w:t>Kas Teil on mõni liikumist takistav puue või terviseseisund?</w:t>
      </w:r>
      <w:r w:rsidRPr="00212882">
        <w:rPr>
          <w:rFonts w:ascii="Arial" w:hAnsi="Arial" w:cs="Arial"/>
          <w:szCs w:val="22"/>
        </w:rPr>
        <w:t xml:space="preserve"> </w:t>
      </w:r>
    </w:p>
    <w:p w14:paraId="134A7053" w14:textId="77777777" w:rsidR="00BE7128" w:rsidRPr="00212882" w:rsidRDefault="00BE7128" w:rsidP="00DD2554">
      <w:pPr>
        <w:pStyle w:val="NoSpacing"/>
        <w:numPr>
          <w:ilvl w:val="0"/>
          <w:numId w:val="3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   </w:t>
      </w:r>
    </w:p>
    <w:p w14:paraId="29C3E503" w14:textId="77777777" w:rsidR="00BE7128" w:rsidRPr="00212882" w:rsidRDefault="00BE7128" w:rsidP="00DD2554">
      <w:pPr>
        <w:pStyle w:val="NoSpacing"/>
        <w:numPr>
          <w:ilvl w:val="0"/>
          <w:numId w:val="3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</w:t>
      </w:r>
    </w:p>
    <w:p w14:paraId="5078729F" w14:textId="77777777" w:rsidR="00BE7128" w:rsidRPr="00212882" w:rsidRDefault="00BE7128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6AE9F366" w14:textId="7AC9335F" w:rsidR="45EA71F6" w:rsidRPr="00212882" w:rsidRDefault="45EA71F6">
      <w:r w:rsidRPr="00212882">
        <w:br w:type="page"/>
      </w:r>
    </w:p>
    <w:p w14:paraId="374E6665" w14:textId="02A9DF6E" w:rsidR="00BE7128" w:rsidRPr="00212882" w:rsidRDefault="00BE7128" w:rsidP="00212882">
      <w:pPr>
        <w:pStyle w:val="Heading2"/>
      </w:pPr>
      <w:bookmarkStart w:id="28" w:name="_Ref205194220"/>
      <w:r w:rsidRPr="00212882">
        <w:t>Leibkond</w:t>
      </w:r>
      <w:bookmarkEnd w:id="28"/>
    </w:p>
    <w:p w14:paraId="294DA00A" w14:textId="77777777" w:rsidR="00BE7128" w:rsidRPr="00212882" w:rsidRDefault="00BE7128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09341626" w14:textId="5172D325" w:rsidR="000F5DA9" w:rsidRPr="00212882" w:rsidRDefault="0EBD2CA4" w:rsidP="1C1C7AFA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V</w:t>
      </w:r>
      <w:r w:rsidR="5DF11F74" w:rsidRPr="00212882">
        <w:rPr>
          <w:rFonts w:ascii="Arial" w:hAnsi="Arial" w:cs="Arial"/>
          <w:b/>
          <w:bCs/>
          <w:szCs w:val="22"/>
        </w:rPr>
        <w:t>iimased k</w:t>
      </w:r>
      <w:r w:rsidR="69B9669E" w:rsidRPr="00212882">
        <w:rPr>
          <w:rFonts w:ascii="Arial" w:hAnsi="Arial" w:cs="Arial"/>
          <w:b/>
          <w:bCs/>
          <w:szCs w:val="22"/>
        </w:rPr>
        <w:t>üsimus</w:t>
      </w:r>
      <w:r w:rsidR="48FBD513" w:rsidRPr="00212882">
        <w:rPr>
          <w:rFonts w:ascii="Arial" w:hAnsi="Arial" w:cs="Arial"/>
          <w:b/>
          <w:bCs/>
          <w:szCs w:val="22"/>
        </w:rPr>
        <w:t>ed</w:t>
      </w:r>
      <w:r w:rsidR="69B9669E" w:rsidRPr="00212882">
        <w:rPr>
          <w:rFonts w:ascii="Arial" w:hAnsi="Arial" w:cs="Arial"/>
          <w:b/>
          <w:bCs/>
          <w:szCs w:val="22"/>
        </w:rPr>
        <w:t xml:space="preserve"> puuduta</w:t>
      </w:r>
      <w:r w:rsidR="020B0F50" w:rsidRPr="00212882">
        <w:rPr>
          <w:rFonts w:ascii="Arial" w:hAnsi="Arial" w:cs="Arial"/>
          <w:b/>
          <w:bCs/>
          <w:szCs w:val="22"/>
        </w:rPr>
        <w:t xml:space="preserve">vad </w:t>
      </w:r>
      <w:r w:rsidR="69B9669E" w:rsidRPr="00212882">
        <w:rPr>
          <w:rFonts w:ascii="Arial" w:hAnsi="Arial" w:cs="Arial"/>
          <w:b/>
          <w:bCs/>
          <w:szCs w:val="22"/>
        </w:rPr>
        <w:t xml:space="preserve">Teie leibkonda. Leibkonna moodustavad enamasti ühisel pinnal elavad inimesed, kes jagavad omavahel eelarvet või toitu. </w:t>
      </w:r>
    </w:p>
    <w:p w14:paraId="0F93BC7F" w14:textId="34F33DBD" w:rsidR="000F5DA9" w:rsidRPr="00212882" w:rsidRDefault="000F5DA9" w:rsidP="1C1C7AFA">
      <w:pPr>
        <w:pStyle w:val="NoSpacing"/>
        <w:rPr>
          <w:rFonts w:ascii="Arial" w:hAnsi="Arial" w:cs="Arial"/>
          <w:b/>
          <w:bCs/>
          <w:szCs w:val="22"/>
        </w:rPr>
      </w:pPr>
    </w:p>
    <w:p w14:paraId="043C6418" w14:textId="6010E8BB" w:rsidR="000F5DA9" w:rsidRPr="00212882" w:rsidRDefault="3CC5248E" w:rsidP="1C1C7A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5A3B6EDC" w:rsidRPr="00212882">
        <w:rPr>
          <w:rFonts w:ascii="Arial" w:hAnsi="Arial" w:cs="Arial"/>
          <w:b/>
          <w:bCs/>
          <w:szCs w:val="22"/>
        </w:rPr>
        <w:t>4</w:t>
      </w:r>
      <w:r w:rsidRPr="00212882">
        <w:rPr>
          <w:rFonts w:ascii="Arial" w:hAnsi="Arial" w:cs="Arial"/>
          <w:szCs w:val="22"/>
        </w:rPr>
        <w:t xml:space="preserve"> (</w:t>
      </w:r>
      <w:r w:rsidR="77C32846" w:rsidRPr="00212882">
        <w:rPr>
          <w:rFonts w:ascii="Arial" w:hAnsi="Arial" w:cs="Arial"/>
          <w:b/>
          <w:bCs/>
          <w:szCs w:val="22"/>
        </w:rPr>
        <w:t>KL2</w:t>
      </w:r>
      <w:r w:rsidRPr="00212882">
        <w:rPr>
          <w:rFonts w:ascii="Arial" w:hAnsi="Arial" w:cs="Arial"/>
          <w:b/>
          <w:bCs/>
          <w:szCs w:val="22"/>
        </w:rPr>
        <w:t>)</w:t>
      </w:r>
      <w:r w:rsidR="77C32846" w:rsidRPr="00212882">
        <w:rPr>
          <w:rFonts w:ascii="Arial" w:hAnsi="Arial" w:cs="Arial"/>
          <w:b/>
          <w:bCs/>
          <w:szCs w:val="22"/>
        </w:rPr>
        <w:t xml:space="preserve"> </w:t>
      </w:r>
      <w:r w:rsidR="00B67693" w:rsidRPr="00212882">
        <w:tab/>
      </w:r>
      <w:r w:rsidR="77C32846" w:rsidRPr="00212882">
        <w:rPr>
          <w:rFonts w:ascii="Arial" w:hAnsi="Arial" w:cs="Arial"/>
          <w:b/>
          <w:bCs/>
          <w:szCs w:val="22"/>
        </w:rPr>
        <w:t xml:space="preserve">Mitu </w:t>
      </w:r>
      <w:r w:rsidR="6E22A0E9" w:rsidRPr="00212882">
        <w:rPr>
          <w:rFonts w:ascii="Arial" w:hAnsi="Arial" w:cs="Arial"/>
          <w:b/>
          <w:bCs/>
          <w:szCs w:val="22"/>
        </w:rPr>
        <w:t xml:space="preserve">inimest </w:t>
      </w:r>
      <w:r w:rsidR="4DB4335B" w:rsidRPr="00212882">
        <w:rPr>
          <w:rFonts w:ascii="Arial" w:hAnsi="Arial" w:cs="Arial"/>
          <w:b/>
          <w:bCs/>
          <w:szCs w:val="22"/>
        </w:rPr>
        <w:t xml:space="preserve">kuulub </w:t>
      </w:r>
      <w:r w:rsidR="6CF8E9FC" w:rsidRPr="00212882">
        <w:rPr>
          <w:rFonts w:ascii="Arial" w:hAnsi="Arial" w:cs="Arial"/>
          <w:b/>
          <w:bCs/>
          <w:szCs w:val="22"/>
        </w:rPr>
        <w:t xml:space="preserve">Teie </w:t>
      </w:r>
      <w:r w:rsidR="77C32846" w:rsidRPr="00212882">
        <w:rPr>
          <w:rFonts w:ascii="Arial" w:hAnsi="Arial" w:cs="Arial"/>
          <w:b/>
          <w:bCs/>
          <w:szCs w:val="22"/>
        </w:rPr>
        <w:t>leibkon</w:t>
      </w:r>
      <w:r w:rsidR="4DB4335B" w:rsidRPr="00212882">
        <w:rPr>
          <w:rFonts w:ascii="Arial" w:hAnsi="Arial" w:cs="Arial"/>
          <w:b/>
          <w:bCs/>
          <w:szCs w:val="22"/>
        </w:rPr>
        <w:t>da</w:t>
      </w:r>
      <w:r w:rsidR="26305B8F" w:rsidRPr="00212882">
        <w:rPr>
          <w:rFonts w:ascii="Arial" w:hAnsi="Arial" w:cs="Arial"/>
          <w:b/>
          <w:bCs/>
          <w:szCs w:val="22"/>
        </w:rPr>
        <w:t xml:space="preserve"> (Teie kaasa arvatud)</w:t>
      </w:r>
      <w:r w:rsidR="77C32846" w:rsidRPr="00212882">
        <w:rPr>
          <w:rFonts w:ascii="Arial" w:hAnsi="Arial" w:cs="Arial"/>
          <w:b/>
          <w:bCs/>
          <w:szCs w:val="22"/>
        </w:rPr>
        <w:t xml:space="preserve">? </w:t>
      </w:r>
    </w:p>
    <w:p w14:paraId="5A8AC73E" w14:textId="77777777" w:rsidR="007752F4" w:rsidRPr="00212882" w:rsidRDefault="007752F4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30B04441" w14:textId="6CDAA14C" w:rsidR="008A64A3" w:rsidRPr="00212882" w:rsidRDefault="008A64A3" w:rsidP="008A64A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0A93A25" w:rsidRPr="00212882">
        <w:rPr>
          <w:rFonts w:ascii="Arial" w:hAnsi="Arial" w:cs="Arial"/>
          <w:b/>
          <w:bCs/>
          <w:szCs w:val="22"/>
        </w:rPr>
        <w:t>5</w:t>
      </w:r>
      <w:r w:rsidRPr="00212882">
        <w:rPr>
          <w:rFonts w:ascii="Arial" w:hAnsi="Arial" w:cs="Arial"/>
          <w:b/>
          <w:bCs/>
          <w:szCs w:val="22"/>
        </w:rPr>
        <w:t xml:space="preserve"> (KL4)</w:t>
      </w:r>
      <w:r w:rsidRPr="00212882">
        <w:rPr>
          <w:rFonts w:ascii="Arial" w:hAnsi="Arial" w:cs="Arial"/>
          <w:b/>
          <w:bCs/>
          <w:szCs w:val="22"/>
        </w:rPr>
        <w:tab/>
        <w:t xml:space="preserve">Mitu leibkonna liiget töötavad?         </w:t>
      </w:r>
      <w:r w:rsidRPr="00212882">
        <w:rPr>
          <w:rFonts w:ascii="Arial" w:hAnsi="Arial" w:cs="Arial"/>
          <w:szCs w:val="22"/>
        </w:rPr>
        <w:t>0, 1, 2, 3, 4+</w:t>
      </w:r>
    </w:p>
    <w:p w14:paraId="43305AEE" w14:textId="77777777" w:rsidR="008A64A3" w:rsidRPr="00212882" w:rsidRDefault="008A64A3" w:rsidP="008A64A3">
      <w:pPr>
        <w:pStyle w:val="NoSpacing"/>
        <w:rPr>
          <w:rFonts w:ascii="Arial" w:hAnsi="Arial" w:cs="Arial"/>
          <w:b/>
          <w:bCs/>
          <w:szCs w:val="22"/>
        </w:rPr>
      </w:pPr>
    </w:p>
    <w:p w14:paraId="75373BB7" w14:textId="0F2B9550" w:rsidR="008A64A3" w:rsidRPr="00212882" w:rsidRDefault="008A64A3" w:rsidP="008A64A3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0A93A25" w:rsidRPr="00212882">
        <w:rPr>
          <w:rFonts w:ascii="Arial" w:hAnsi="Arial" w:cs="Arial"/>
          <w:b/>
          <w:bCs/>
          <w:szCs w:val="22"/>
        </w:rPr>
        <w:t>6</w:t>
      </w:r>
      <w:r w:rsidRPr="00212882">
        <w:rPr>
          <w:rFonts w:ascii="Arial" w:hAnsi="Arial" w:cs="Arial"/>
          <w:b/>
          <w:bCs/>
          <w:szCs w:val="22"/>
        </w:rPr>
        <w:t xml:space="preserve"> (KL5)</w:t>
      </w:r>
      <w:r w:rsidRPr="00212882">
        <w:rPr>
          <w:rFonts w:ascii="Arial" w:hAnsi="Arial" w:cs="Arial"/>
          <w:b/>
          <w:bCs/>
          <w:szCs w:val="22"/>
        </w:rPr>
        <w:tab/>
        <w:t xml:space="preserve">Mitu leibkonna liiget õpivad?             </w:t>
      </w:r>
      <w:r w:rsidRPr="00212882">
        <w:rPr>
          <w:rFonts w:ascii="Arial" w:hAnsi="Arial" w:cs="Arial"/>
          <w:szCs w:val="22"/>
        </w:rPr>
        <w:t>0, 1, 2, 3, 4+</w:t>
      </w:r>
    </w:p>
    <w:p w14:paraId="4ABC91EA" w14:textId="77777777" w:rsidR="008A64A3" w:rsidRPr="00212882" w:rsidRDefault="008A64A3" w:rsidP="00BE7128">
      <w:pPr>
        <w:pStyle w:val="NoSpacing"/>
        <w:rPr>
          <w:rFonts w:ascii="Arial" w:hAnsi="Arial" w:cs="Arial"/>
          <w:i/>
          <w:iCs/>
          <w:szCs w:val="22"/>
        </w:rPr>
      </w:pPr>
    </w:p>
    <w:p w14:paraId="0C4171DC" w14:textId="041A892B" w:rsidR="00BE7128" w:rsidRPr="00212882" w:rsidRDefault="7439AB0E" w:rsidP="4E31E1CF">
      <w:pPr>
        <w:rPr>
          <w:rFonts w:ascii="Arial" w:hAnsi="Arial" w:cs="Arial"/>
          <w:i/>
          <w:iCs/>
          <w:sz w:val="22"/>
          <w:szCs w:val="22"/>
        </w:rPr>
      </w:pPr>
      <w:r w:rsidRPr="00212882">
        <w:rPr>
          <w:rFonts w:ascii="Arial" w:hAnsi="Arial" w:cs="Arial"/>
          <w:i/>
          <w:iCs/>
          <w:sz w:val="22"/>
          <w:szCs w:val="22"/>
        </w:rPr>
        <w:t>F: T1</w:t>
      </w:r>
      <w:r w:rsidR="2244615D" w:rsidRPr="00212882">
        <w:rPr>
          <w:rFonts w:ascii="Arial" w:hAnsi="Arial" w:cs="Arial"/>
          <w:i/>
          <w:iCs/>
          <w:sz w:val="22"/>
          <w:szCs w:val="22"/>
        </w:rPr>
        <w:t>4</w:t>
      </w:r>
      <w:r w:rsidRPr="00212882">
        <w:rPr>
          <w:rFonts w:ascii="Arial" w:hAnsi="Arial" w:cs="Arial"/>
          <w:i/>
          <w:iCs/>
          <w:sz w:val="22"/>
          <w:szCs w:val="22"/>
        </w:rPr>
        <w:t xml:space="preserve"> &gt; 1 (Rohkem kui 1 leibkonna liig</w:t>
      </w:r>
      <w:r w:rsidR="2244615D" w:rsidRPr="00212882">
        <w:rPr>
          <w:rFonts w:ascii="Arial" w:hAnsi="Arial" w:cs="Arial"/>
          <w:i/>
          <w:iCs/>
          <w:sz w:val="22"/>
          <w:szCs w:val="22"/>
        </w:rPr>
        <w:t>e</w:t>
      </w:r>
      <w:r w:rsidRPr="00212882">
        <w:rPr>
          <w:rFonts w:ascii="Arial" w:hAnsi="Arial" w:cs="Arial"/>
          <w:i/>
          <w:iCs/>
          <w:sz w:val="22"/>
          <w:szCs w:val="22"/>
        </w:rPr>
        <w:t>)</w:t>
      </w:r>
    </w:p>
    <w:p w14:paraId="60611184" w14:textId="19D6A65B" w:rsidR="000F5DA9" w:rsidRPr="00212882" w:rsidRDefault="1AACEDCF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6E9883F8" w:rsidRPr="00212882">
        <w:rPr>
          <w:rFonts w:ascii="Arial" w:hAnsi="Arial" w:cs="Arial"/>
          <w:b/>
          <w:bCs/>
          <w:szCs w:val="22"/>
        </w:rPr>
        <w:t>7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266BBF2F" w:rsidRPr="00212882">
        <w:rPr>
          <w:rFonts w:ascii="Arial" w:hAnsi="Arial" w:cs="Arial"/>
          <w:b/>
          <w:bCs/>
          <w:szCs w:val="22"/>
        </w:rPr>
        <w:t>KL3</w:t>
      </w:r>
      <w:r w:rsidRPr="00212882">
        <w:rPr>
          <w:rFonts w:ascii="Arial" w:hAnsi="Arial" w:cs="Arial"/>
          <w:b/>
          <w:bCs/>
          <w:szCs w:val="22"/>
        </w:rPr>
        <w:t>)</w:t>
      </w:r>
      <w:r w:rsidR="266BBF2F" w:rsidRPr="00212882">
        <w:rPr>
          <w:rFonts w:ascii="Arial" w:hAnsi="Arial" w:cs="Arial"/>
          <w:b/>
          <w:bCs/>
          <w:szCs w:val="22"/>
        </w:rPr>
        <w:t xml:space="preserve"> </w:t>
      </w:r>
      <w:r w:rsidR="00B67693" w:rsidRPr="00212882">
        <w:tab/>
      </w:r>
      <w:r w:rsidR="75183859" w:rsidRPr="00212882">
        <w:rPr>
          <w:rFonts w:ascii="Arial" w:hAnsi="Arial" w:cs="Arial"/>
          <w:b/>
          <w:bCs/>
          <w:szCs w:val="22"/>
        </w:rPr>
        <w:t xml:space="preserve">Palun vastake iga leibkonnaliikme </w:t>
      </w:r>
      <w:r w:rsidR="3571FCED" w:rsidRPr="00212882">
        <w:rPr>
          <w:rFonts w:ascii="Arial" w:hAnsi="Arial" w:cs="Arial"/>
          <w:b/>
          <w:bCs/>
          <w:szCs w:val="22"/>
        </w:rPr>
        <w:t xml:space="preserve">(v. a Teie) kohta, mis on </w:t>
      </w:r>
      <w:r w:rsidR="75183859" w:rsidRPr="00212882">
        <w:rPr>
          <w:rFonts w:ascii="Arial" w:hAnsi="Arial" w:cs="Arial"/>
          <w:b/>
          <w:bCs/>
          <w:szCs w:val="22"/>
        </w:rPr>
        <w:t xml:space="preserve">tema </w:t>
      </w:r>
      <w:r w:rsidR="266BBF2F" w:rsidRPr="00212882">
        <w:rPr>
          <w:rFonts w:ascii="Arial" w:hAnsi="Arial" w:cs="Arial"/>
          <w:b/>
          <w:bCs/>
          <w:szCs w:val="22"/>
        </w:rPr>
        <w:t xml:space="preserve">sugu ja </w:t>
      </w:r>
      <w:r w:rsidR="75183859" w:rsidRPr="00212882">
        <w:rPr>
          <w:rFonts w:ascii="Arial" w:hAnsi="Arial" w:cs="Arial"/>
          <w:b/>
          <w:bCs/>
          <w:szCs w:val="22"/>
        </w:rPr>
        <w:t xml:space="preserve">seejärel </w:t>
      </w:r>
      <w:r w:rsidR="4F580739" w:rsidRPr="00212882">
        <w:rPr>
          <w:rFonts w:ascii="Arial" w:hAnsi="Arial" w:cs="Arial"/>
          <w:b/>
          <w:bCs/>
          <w:szCs w:val="22"/>
        </w:rPr>
        <w:t>vanus</w:t>
      </w:r>
      <w:r w:rsidR="75183859" w:rsidRPr="00212882">
        <w:rPr>
          <w:rFonts w:ascii="Arial" w:hAnsi="Arial" w:cs="Arial"/>
          <w:b/>
          <w:bCs/>
          <w:szCs w:val="22"/>
        </w:rPr>
        <w:t>.</w:t>
      </w:r>
    </w:p>
    <w:p w14:paraId="264D49B4" w14:textId="6544EA72" w:rsidR="007752F4" w:rsidRPr="00212882" w:rsidRDefault="007752F4" w:rsidP="00A30AF3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Leibkonnaliikm</w:t>
      </w:r>
      <w:r w:rsidR="7B5F3432" w:rsidRPr="00212882">
        <w:rPr>
          <w:rFonts w:ascii="Arial" w:hAnsi="Arial" w:cs="Arial"/>
          <w:i/>
          <w:iCs/>
          <w:szCs w:val="22"/>
        </w:rPr>
        <w:t xml:space="preserve">e vanus </w:t>
      </w:r>
      <w:r w:rsidRPr="00212882">
        <w:rPr>
          <w:rFonts w:ascii="Arial" w:hAnsi="Arial" w:cs="Arial"/>
          <w:i/>
          <w:iCs/>
          <w:szCs w:val="22"/>
        </w:rPr>
        <w:t>tuleb märkida tema soo veergu</w:t>
      </w:r>
    </w:p>
    <w:p w14:paraId="4837D3D2" w14:textId="77777777" w:rsidR="008A64A3" w:rsidRPr="00212882" w:rsidRDefault="008A64A3" w:rsidP="00A30AF3">
      <w:pPr>
        <w:pStyle w:val="NoSpacing"/>
        <w:rPr>
          <w:rFonts w:ascii="Arial" w:hAnsi="Arial" w:cs="Arial"/>
          <w:b/>
          <w:bCs/>
          <w:szCs w:val="22"/>
        </w:rPr>
      </w:pPr>
    </w:p>
    <w:tbl>
      <w:tblPr>
        <w:tblW w:w="908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"/>
        <w:gridCol w:w="6244"/>
        <w:gridCol w:w="1275"/>
        <w:gridCol w:w="1275"/>
      </w:tblGrid>
      <w:tr w:rsidR="00212882" w:rsidRPr="00212882" w14:paraId="710C7091" w14:textId="77777777" w:rsidTr="546EEE59">
        <w:trPr>
          <w:trHeight w:val="278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A10A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2E78F" w14:textId="0523BA16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A1425" w14:textId="7DA874DE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Mees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95F3" w14:textId="0392DAA2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Naine</w:t>
            </w:r>
          </w:p>
        </w:tc>
      </w:tr>
      <w:tr w:rsidR="00212882" w:rsidRPr="00212882" w14:paraId="755CCD9D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1C7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47F97" w14:textId="302EF0A9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Liige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F8258" w14:textId="51FD9A0B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85689" w14:textId="33DA1FA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508BE88D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E604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CE32B" w14:textId="03D267BE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Liige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3DFE8" w14:textId="17ECC6F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1A7B6" w14:textId="090B774F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0263B09B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57BE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3EACB" w14:textId="74CE088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32E42" w14:textId="407A8395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282E1" w14:textId="719A1DE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</w:tbl>
    <w:p w14:paraId="6AB78DF1" w14:textId="77777777" w:rsidR="007752F4" w:rsidRPr="00212882" w:rsidRDefault="007752F4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5A66009B" w14:textId="732EF863" w:rsidR="007752F4" w:rsidRPr="00212882" w:rsidRDefault="04F0AA6B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1251359" w:rsidRPr="00212882">
        <w:rPr>
          <w:rFonts w:ascii="Arial" w:hAnsi="Arial" w:cs="Arial"/>
          <w:b/>
          <w:bCs/>
          <w:szCs w:val="22"/>
        </w:rPr>
        <w:t>8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0D2E587B" w:rsidRPr="00212882">
        <w:rPr>
          <w:rFonts w:ascii="Arial" w:hAnsi="Arial" w:cs="Arial"/>
          <w:b/>
          <w:bCs/>
          <w:szCs w:val="22"/>
        </w:rPr>
        <w:t>KL6</w:t>
      </w:r>
      <w:r w:rsidRPr="00212882">
        <w:rPr>
          <w:rFonts w:ascii="Arial" w:hAnsi="Arial" w:cs="Arial"/>
          <w:b/>
          <w:bCs/>
          <w:szCs w:val="22"/>
        </w:rPr>
        <w:t>)</w:t>
      </w:r>
      <w:r w:rsidR="0D2E587B" w:rsidRPr="00212882">
        <w:rPr>
          <w:rFonts w:ascii="Arial" w:hAnsi="Arial" w:cs="Arial"/>
          <w:b/>
          <w:bCs/>
          <w:szCs w:val="22"/>
        </w:rPr>
        <w:t xml:space="preserve"> </w:t>
      </w:r>
      <w:r w:rsidR="1AACEDCF" w:rsidRPr="00212882">
        <w:tab/>
      </w:r>
      <w:r w:rsidR="0D2E587B" w:rsidRPr="00212882">
        <w:rPr>
          <w:rFonts w:ascii="Arial" w:hAnsi="Arial" w:cs="Arial"/>
          <w:b/>
          <w:bCs/>
          <w:szCs w:val="22"/>
        </w:rPr>
        <w:t xml:space="preserve">Kas mõnel </w:t>
      </w:r>
      <w:r w:rsidR="3DA7F400" w:rsidRPr="00212882">
        <w:rPr>
          <w:rFonts w:ascii="Arial" w:hAnsi="Arial" w:cs="Arial"/>
          <w:b/>
          <w:bCs/>
          <w:szCs w:val="22"/>
        </w:rPr>
        <w:t xml:space="preserve">Teie </w:t>
      </w:r>
      <w:r w:rsidR="0D2E587B" w:rsidRPr="00212882">
        <w:rPr>
          <w:rFonts w:ascii="Arial" w:hAnsi="Arial" w:cs="Arial"/>
          <w:b/>
          <w:bCs/>
          <w:szCs w:val="22"/>
        </w:rPr>
        <w:t>leibkonna</w:t>
      </w:r>
      <w:r w:rsidR="5174222F" w:rsidRPr="00212882">
        <w:rPr>
          <w:rFonts w:ascii="Arial" w:hAnsi="Arial" w:cs="Arial"/>
          <w:b/>
          <w:bCs/>
          <w:szCs w:val="22"/>
        </w:rPr>
        <w:t xml:space="preserve"> </w:t>
      </w:r>
      <w:r w:rsidR="0D2E587B" w:rsidRPr="00212882">
        <w:rPr>
          <w:rFonts w:ascii="Arial" w:hAnsi="Arial" w:cs="Arial"/>
          <w:b/>
          <w:bCs/>
          <w:szCs w:val="22"/>
        </w:rPr>
        <w:t>liikmel on liikumis</w:t>
      </w:r>
      <w:r w:rsidR="32F1B020" w:rsidRPr="00212882">
        <w:rPr>
          <w:rFonts w:ascii="Arial" w:hAnsi="Arial" w:cs="Arial"/>
          <w:b/>
          <w:bCs/>
          <w:szCs w:val="22"/>
        </w:rPr>
        <w:t xml:space="preserve">t takistav </w:t>
      </w:r>
      <w:r w:rsidR="0D2E587B" w:rsidRPr="00212882">
        <w:rPr>
          <w:rFonts w:ascii="Arial" w:hAnsi="Arial" w:cs="Arial"/>
          <w:b/>
          <w:bCs/>
          <w:szCs w:val="22"/>
        </w:rPr>
        <w:t xml:space="preserve">puue või </w:t>
      </w:r>
      <w:r w:rsidR="3AB7C903" w:rsidRPr="00212882">
        <w:rPr>
          <w:rFonts w:ascii="Arial" w:hAnsi="Arial" w:cs="Arial"/>
          <w:b/>
          <w:bCs/>
          <w:szCs w:val="22"/>
        </w:rPr>
        <w:t>terviseseisund</w:t>
      </w:r>
      <w:r w:rsidR="0D2E587B" w:rsidRPr="00212882">
        <w:rPr>
          <w:rFonts w:ascii="Arial" w:hAnsi="Arial" w:cs="Arial"/>
          <w:b/>
          <w:bCs/>
          <w:szCs w:val="22"/>
        </w:rPr>
        <w:t>?</w:t>
      </w:r>
      <w:r w:rsidR="4D4A9C0F" w:rsidRPr="00212882">
        <w:rPr>
          <w:rFonts w:ascii="Arial" w:hAnsi="Arial" w:cs="Arial"/>
          <w:szCs w:val="22"/>
        </w:rPr>
        <w:t xml:space="preserve">  </w:t>
      </w:r>
    </w:p>
    <w:p w14:paraId="761DDD4C" w14:textId="3BBA9750" w:rsidR="007752F4" w:rsidRPr="00212882" w:rsidRDefault="007752F4" w:rsidP="00DD2554">
      <w:pPr>
        <w:pStyle w:val="NoSpacing"/>
        <w:numPr>
          <w:ilvl w:val="0"/>
          <w:numId w:val="3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</w:t>
      </w:r>
    </w:p>
    <w:p w14:paraId="33A84C8D" w14:textId="3EA123FC" w:rsidR="000F5DA9" w:rsidRPr="00212882" w:rsidRDefault="007752F4" w:rsidP="00DD2554">
      <w:pPr>
        <w:pStyle w:val="NoSpacing"/>
        <w:numPr>
          <w:ilvl w:val="0"/>
          <w:numId w:val="38"/>
        </w:numPr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szCs w:val="22"/>
        </w:rPr>
        <w:t xml:space="preserve">Ei </w:t>
      </w:r>
    </w:p>
    <w:p w14:paraId="7E204942" w14:textId="77777777" w:rsidR="000F5DA9" w:rsidRPr="00212882" w:rsidRDefault="000F5DA9" w:rsidP="00A30AF3">
      <w:pPr>
        <w:pStyle w:val="NoSpacing"/>
        <w:rPr>
          <w:rFonts w:ascii="Arial" w:hAnsi="Arial" w:cs="Arial"/>
          <w:szCs w:val="22"/>
          <w:lang w:eastAsia="en-US"/>
        </w:rPr>
      </w:pPr>
    </w:p>
    <w:sectPr w:rsidR="000F5DA9" w:rsidRPr="00212882" w:rsidSect="00A643AE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iis Grünberg [2]" w:date="2025-09-22T15:20:00Z" w:initials="LG">
    <w:p w14:paraId="5959032D" w14:textId="77777777" w:rsidR="00E615FE" w:rsidRDefault="00E615FE" w:rsidP="00E615FE">
      <w:pPr>
        <w:pStyle w:val="CommentText"/>
        <w:jc w:val="left"/>
      </w:pPr>
      <w:r>
        <w:rPr>
          <w:rStyle w:val="CommentReference"/>
        </w:rPr>
        <w:annotationRef/>
      </w:r>
      <w:r>
        <w:t>Alapealkirju ei kuvata vastajatele, need on ankeedi struktuuri jaoks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959032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614AD7" w16cex:dateUtc="2025-09-22T12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959032D" w16cid:durableId="44614A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386F2" w14:textId="77777777" w:rsidR="0021064F" w:rsidRPr="00667339" w:rsidRDefault="0021064F" w:rsidP="003643F7">
      <w:r w:rsidRPr="00667339">
        <w:separator/>
      </w:r>
    </w:p>
  </w:endnote>
  <w:endnote w:type="continuationSeparator" w:id="0">
    <w:p w14:paraId="56E62EF6" w14:textId="77777777" w:rsidR="0021064F" w:rsidRPr="00667339" w:rsidRDefault="0021064F" w:rsidP="003643F7">
      <w:r w:rsidRPr="00667339">
        <w:continuationSeparator/>
      </w:r>
    </w:p>
  </w:endnote>
  <w:endnote w:type="continuationNotice" w:id="1">
    <w:p w14:paraId="5DD56FB2" w14:textId="77777777" w:rsidR="0021064F" w:rsidRPr="00667339" w:rsidRDefault="002106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F6614" w14:textId="77777777" w:rsidR="001C19BC" w:rsidRPr="00667339" w:rsidRDefault="001C19BC">
    <w:pPr>
      <w:pStyle w:val="Footer"/>
      <w:jc w:val="center"/>
      <w:rPr>
        <w:rFonts w:asciiTheme="minorHAnsi" w:hAnsiTheme="minorHAnsi" w:cstheme="minorHAnsi"/>
        <w:caps/>
        <w:color w:val="3F3F3F" w:themeColor="text1"/>
        <w:sz w:val="22"/>
        <w:szCs w:val="22"/>
      </w:rPr>
    </w:pP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begin"/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instrText xml:space="preserve"> PAGE   \* MERGEFORMAT </w:instrText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separate"/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t>2</w:t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end"/>
    </w:r>
  </w:p>
  <w:p w14:paraId="32F3CE1F" w14:textId="77777777" w:rsidR="001C19BC" w:rsidRPr="00667339" w:rsidRDefault="001C1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7F193" w14:textId="77777777" w:rsidR="0021064F" w:rsidRPr="00667339" w:rsidRDefault="0021064F" w:rsidP="003643F7">
      <w:r w:rsidRPr="00667339">
        <w:separator/>
      </w:r>
    </w:p>
  </w:footnote>
  <w:footnote w:type="continuationSeparator" w:id="0">
    <w:p w14:paraId="4CCFE386" w14:textId="77777777" w:rsidR="0021064F" w:rsidRPr="00667339" w:rsidRDefault="0021064F" w:rsidP="003643F7">
      <w:r w:rsidRPr="00667339">
        <w:continuationSeparator/>
      </w:r>
    </w:p>
  </w:footnote>
  <w:footnote w:type="continuationNotice" w:id="1">
    <w:p w14:paraId="026ED7A5" w14:textId="77777777" w:rsidR="0021064F" w:rsidRPr="00667339" w:rsidRDefault="002106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087" w14:textId="422E85C8" w:rsidR="001C19BC" w:rsidRPr="00A1509D" w:rsidRDefault="001A4968" w:rsidP="001C19BC">
    <w:pPr>
      <w:pStyle w:val="Heading1"/>
      <w:rPr>
        <w:rFonts w:asciiTheme="minorHAnsi" w:hAnsiTheme="minorHAnsi" w:cstheme="minorHAnsi"/>
        <w:b w:val="0"/>
        <w:bCs/>
        <w:sz w:val="28"/>
        <w:szCs w:val="28"/>
        <w:lang w:eastAsia="en-US"/>
      </w:rPr>
    </w:pPr>
    <w:r w:rsidRPr="00A1509D">
      <w:rPr>
        <w:rFonts w:asciiTheme="minorHAnsi" w:hAnsiTheme="minorHAnsi" w:cstheme="minorHAnsi"/>
        <w:b w:val="0"/>
        <w:bCs/>
        <w:noProof/>
        <w:sz w:val="28"/>
        <w:szCs w:val="28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DE8A49" wp14:editId="3265E7EA">
              <wp:simplePos x="0" y="0"/>
              <wp:positionH relativeFrom="column">
                <wp:posOffset>-252095</wp:posOffset>
              </wp:positionH>
              <wp:positionV relativeFrom="paragraph">
                <wp:posOffset>472440</wp:posOffset>
              </wp:positionV>
              <wp:extent cx="629412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941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BA6F21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37.2pt" to="475.7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" strokecolor="#b2182b [3204]" strokeweight=".5pt">
              <v:stroke joinstyle="miter"/>
            </v:line>
          </w:pict>
        </mc:Fallback>
      </mc:AlternateContent>
    </w:r>
    <w:r w:rsidR="001C19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Eesti elanike liikuvus</w:t>
    </w:r>
    <w:r w:rsidR="00212882">
      <w:rPr>
        <w:rFonts w:asciiTheme="minorHAnsi" w:hAnsiTheme="minorHAnsi" w:cstheme="minorHAnsi"/>
        <w:b w:val="0"/>
        <w:bCs/>
        <w:sz w:val="28"/>
        <w:szCs w:val="28"/>
        <w:lang w:eastAsia="en-US"/>
      </w:rPr>
      <w:t>uuring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831C49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2025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703605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–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555B9E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Taustaküsimustik</w:t>
    </w:r>
  </w:p>
  <w:p w14:paraId="77D57814" w14:textId="77777777" w:rsidR="001C19BC" w:rsidRPr="00667339" w:rsidRDefault="001C19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740E9"/>
    <w:multiLevelType w:val="hybridMultilevel"/>
    <w:tmpl w:val="050268B4"/>
    <w:lvl w:ilvl="0" w:tplc="4A7A9AD8">
      <w:start w:val="1"/>
      <w:numFmt w:val="decimal"/>
      <w:lvlText w:val="%1."/>
      <w:lvlJc w:val="left"/>
      <w:pPr>
        <w:ind w:left="720" w:hanging="360"/>
      </w:pPr>
    </w:lvl>
    <w:lvl w:ilvl="1" w:tplc="C9043E0C">
      <w:start w:val="1"/>
      <w:numFmt w:val="lowerLetter"/>
      <w:lvlText w:val="%2."/>
      <w:lvlJc w:val="left"/>
      <w:pPr>
        <w:ind w:left="1440" w:hanging="360"/>
      </w:pPr>
    </w:lvl>
    <w:lvl w:ilvl="2" w:tplc="B0B24CF8">
      <w:start w:val="1"/>
      <w:numFmt w:val="lowerRoman"/>
      <w:lvlText w:val="%3."/>
      <w:lvlJc w:val="right"/>
      <w:pPr>
        <w:ind w:left="2160" w:hanging="180"/>
      </w:pPr>
    </w:lvl>
    <w:lvl w:ilvl="3" w:tplc="2B384F68">
      <w:start w:val="1"/>
      <w:numFmt w:val="decimal"/>
      <w:lvlText w:val="%4."/>
      <w:lvlJc w:val="left"/>
      <w:pPr>
        <w:ind w:left="2880" w:hanging="360"/>
      </w:pPr>
    </w:lvl>
    <w:lvl w:ilvl="4" w:tplc="B6BA86CE">
      <w:start w:val="1"/>
      <w:numFmt w:val="lowerLetter"/>
      <w:lvlText w:val="%5."/>
      <w:lvlJc w:val="left"/>
      <w:pPr>
        <w:ind w:left="3600" w:hanging="360"/>
      </w:pPr>
    </w:lvl>
    <w:lvl w:ilvl="5" w:tplc="326A924E">
      <w:start w:val="1"/>
      <w:numFmt w:val="lowerRoman"/>
      <w:lvlText w:val="%6."/>
      <w:lvlJc w:val="right"/>
      <w:pPr>
        <w:ind w:left="4320" w:hanging="180"/>
      </w:pPr>
    </w:lvl>
    <w:lvl w:ilvl="6" w:tplc="610A4EEA">
      <w:start w:val="1"/>
      <w:numFmt w:val="decimal"/>
      <w:lvlText w:val="%7."/>
      <w:lvlJc w:val="left"/>
      <w:pPr>
        <w:ind w:left="5040" w:hanging="360"/>
      </w:pPr>
    </w:lvl>
    <w:lvl w:ilvl="7" w:tplc="BB4E5526">
      <w:start w:val="1"/>
      <w:numFmt w:val="lowerLetter"/>
      <w:lvlText w:val="%8."/>
      <w:lvlJc w:val="left"/>
      <w:pPr>
        <w:ind w:left="5760" w:hanging="360"/>
      </w:pPr>
    </w:lvl>
    <w:lvl w:ilvl="8" w:tplc="2098B3E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217"/>
    <w:multiLevelType w:val="hybridMultilevel"/>
    <w:tmpl w:val="968034D0"/>
    <w:lvl w:ilvl="0" w:tplc="7A7A3B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11901"/>
    <w:multiLevelType w:val="hybridMultilevel"/>
    <w:tmpl w:val="BDC60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CD7"/>
    <w:multiLevelType w:val="hybridMultilevel"/>
    <w:tmpl w:val="C862DCD6"/>
    <w:lvl w:ilvl="0" w:tplc="76702A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EA5"/>
    <w:multiLevelType w:val="hybridMultilevel"/>
    <w:tmpl w:val="E9760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46959"/>
    <w:multiLevelType w:val="multilevel"/>
    <w:tmpl w:val="76088F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8349C6"/>
    <w:multiLevelType w:val="hybridMultilevel"/>
    <w:tmpl w:val="ED3EE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178FD"/>
    <w:multiLevelType w:val="hybridMultilevel"/>
    <w:tmpl w:val="E9760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8430B"/>
    <w:multiLevelType w:val="multilevel"/>
    <w:tmpl w:val="757A5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0B68A9"/>
    <w:multiLevelType w:val="hybridMultilevel"/>
    <w:tmpl w:val="2A02E904"/>
    <w:lvl w:ilvl="0" w:tplc="E586D2F0">
      <w:start w:val="1"/>
      <w:numFmt w:val="decimal"/>
      <w:lvlText w:val="%1."/>
      <w:lvlJc w:val="left"/>
      <w:pPr>
        <w:ind w:left="720" w:hanging="360"/>
      </w:pPr>
    </w:lvl>
    <w:lvl w:ilvl="1" w:tplc="FE5008C4">
      <w:start w:val="1"/>
      <w:numFmt w:val="lowerLetter"/>
      <w:lvlText w:val="%2."/>
      <w:lvlJc w:val="left"/>
      <w:pPr>
        <w:ind w:left="1440" w:hanging="360"/>
      </w:pPr>
    </w:lvl>
    <w:lvl w:ilvl="2" w:tplc="CA6E5F84">
      <w:start w:val="1"/>
      <w:numFmt w:val="lowerRoman"/>
      <w:lvlText w:val="%3."/>
      <w:lvlJc w:val="right"/>
      <w:pPr>
        <w:ind w:left="2160" w:hanging="180"/>
      </w:pPr>
    </w:lvl>
    <w:lvl w:ilvl="3" w:tplc="9EF24B9E">
      <w:start w:val="1"/>
      <w:numFmt w:val="decimal"/>
      <w:lvlText w:val="%4."/>
      <w:lvlJc w:val="left"/>
      <w:pPr>
        <w:ind w:left="2880" w:hanging="360"/>
      </w:pPr>
    </w:lvl>
    <w:lvl w:ilvl="4" w:tplc="5EA8D5EC">
      <w:start w:val="1"/>
      <w:numFmt w:val="lowerLetter"/>
      <w:lvlText w:val="%5."/>
      <w:lvlJc w:val="left"/>
      <w:pPr>
        <w:ind w:left="3600" w:hanging="360"/>
      </w:pPr>
    </w:lvl>
    <w:lvl w:ilvl="5" w:tplc="78E468DE">
      <w:start w:val="1"/>
      <w:numFmt w:val="lowerRoman"/>
      <w:lvlText w:val="%6."/>
      <w:lvlJc w:val="right"/>
      <w:pPr>
        <w:ind w:left="4320" w:hanging="180"/>
      </w:pPr>
    </w:lvl>
    <w:lvl w:ilvl="6" w:tplc="AA040302">
      <w:start w:val="1"/>
      <w:numFmt w:val="decimal"/>
      <w:lvlText w:val="%7."/>
      <w:lvlJc w:val="left"/>
      <w:pPr>
        <w:ind w:left="5040" w:hanging="360"/>
      </w:pPr>
    </w:lvl>
    <w:lvl w:ilvl="7" w:tplc="D1CAD7B6">
      <w:start w:val="1"/>
      <w:numFmt w:val="lowerLetter"/>
      <w:lvlText w:val="%8."/>
      <w:lvlJc w:val="left"/>
      <w:pPr>
        <w:ind w:left="5760" w:hanging="360"/>
      </w:pPr>
    </w:lvl>
    <w:lvl w:ilvl="8" w:tplc="0504E8D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11EEE"/>
    <w:multiLevelType w:val="hybridMultilevel"/>
    <w:tmpl w:val="5748D7C4"/>
    <w:lvl w:ilvl="0" w:tplc="15D4C2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92E15"/>
    <w:multiLevelType w:val="multilevel"/>
    <w:tmpl w:val="19B816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141A3"/>
    <w:multiLevelType w:val="multilevel"/>
    <w:tmpl w:val="9848AF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575567"/>
    <w:multiLevelType w:val="hybridMultilevel"/>
    <w:tmpl w:val="4E1E4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42E5B"/>
    <w:multiLevelType w:val="hybridMultilevel"/>
    <w:tmpl w:val="3510E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C391E"/>
    <w:multiLevelType w:val="multilevel"/>
    <w:tmpl w:val="EC96E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D308B3"/>
    <w:multiLevelType w:val="multilevel"/>
    <w:tmpl w:val="EE20E0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F63D8"/>
    <w:multiLevelType w:val="multilevel"/>
    <w:tmpl w:val="20AE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9053F6"/>
    <w:multiLevelType w:val="hybridMultilevel"/>
    <w:tmpl w:val="90AEE2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25422"/>
    <w:multiLevelType w:val="hybridMultilevel"/>
    <w:tmpl w:val="B2702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9439E"/>
    <w:multiLevelType w:val="multilevel"/>
    <w:tmpl w:val="7C509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266C9F"/>
    <w:multiLevelType w:val="hybridMultilevel"/>
    <w:tmpl w:val="5CE426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962D2"/>
    <w:multiLevelType w:val="multilevel"/>
    <w:tmpl w:val="AEF80D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C6745F"/>
    <w:multiLevelType w:val="multilevel"/>
    <w:tmpl w:val="434652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BF1DCB"/>
    <w:multiLevelType w:val="hybridMultilevel"/>
    <w:tmpl w:val="93E2A92A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8E0A97"/>
    <w:multiLevelType w:val="multilevel"/>
    <w:tmpl w:val="CAB61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CE6033"/>
    <w:multiLevelType w:val="multilevel"/>
    <w:tmpl w:val="89F871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CF075A9"/>
    <w:multiLevelType w:val="multilevel"/>
    <w:tmpl w:val="39F27B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813AF5"/>
    <w:multiLevelType w:val="hybridMultilevel"/>
    <w:tmpl w:val="02F4C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607A6"/>
    <w:multiLevelType w:val="multilevel"/>
    <w:tmpl w:val="1F28C8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9D51BA"/>
    <w:multiLevelType w:val="hybridMultilevel"/>
    <w:tmpl w:val="365A8E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2BF4A78"/>
    <w:multiLevelType w:val="hybridMultilevel"/>
    <w:tmpl w:val="2B385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42E42"/>
    <w:multiLevelType w:val="hybridMultilevel"/>
    <w:tmpl w:val="C2560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F60EB"/>
    <w:multiLevelType w:val="hybridMultilevel"/>
    <w:tmpl w:val="29028EEE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EA9928"/>
    <w:multiLevelType w:val="hybridMultilevel"/>
    <w:tmpl w:val="7FDCB422"/>
    <w:lvl w:ilvl="0" w:tplc="0DCCA438">
      <w:start w:val="99"/>
      <w:numFmt w:val="decimal"/>
      <w:lvlText w:val="%1."/>
      <w:lvlJc w:val="left"/>
      <w:pPr>
        <w:ind w:left="720" w:hanging="360"/>
      </w:pPr>
    </w:lvl>
    <w:lvl w:ilvl="1" w:tplc="A0988F3C">
      <w:start w:val="1"/>
      <w:numFmt w:val="lowerLetter"/>
      <w:lvlText w:val="%2."/>
      <w:lvlJc w:val="left"/>
      <w:pPr>
        <w:ind w:left="1440" w:hanging="360"/>
      </w:pPr>
    </w:lvl>
    <w:lvl w:ilvl="2" w:tplc="894CAE3A">
      <w:start w:val="1"/>
      <w:numFmt w:val="lowerRoman"/>
      <w:lvlText w:val="%3."/>
      <w:lvlJc w:val="right"/>
      <w:pPr>
        <w:ind w:left="2160" w:hanging="180"/>
      </w:pPr>
    </w:lvl>
    <w:lvl w:ilvl="3" w:tplc="899231FC">
      <w:start w:val="1"/>
      <w:numFmt w:val="decimal"/>
      <w:lvlText w:val="%4."/>
      <w:lvlJc w:val="left"/>
      <w:pPr>
        <w:ind w:left="2880" w:hanging="360"/>
      </w:pPr>
    </w:lvl>
    <w:lvl w:ilvl="4" w:tplc="FFECCD6A">
      <w:start w:val="1"/>
      <w:numFmt w:val="lowerLetter"/>
      <w:lvlText w:val="%5."/>
      <w:lvlJc w:val="left"/>
      <w:pPr>
        <w:ind w:left="3600" w:hanging="360"/>
      </w:pPr>
    </w:lvl>
    <w:lvl w:ilvl="5" w:tplc="DAC69AF4">
      <w:start w:val="1"/>
      <w:numFmt w:val="lowerRoman"/>
      <w:lvlText w:val="%6."/>
      <w:lvlJc w:val="right"/>
      <w:pPr>
        <w:ind w:left="4320" w:hanging="180"/>
      </w:pPr>
    </w:lvl>
    <w:lvl w:ilvl="6" w:tplc="0F8CE4E6">
      <w:start w:val="1"/>
      <w:numFmt w:val="decimal"/>
      <w:lvlText w:val="%7."/>
      <w:lvlJc w:val="left"/>
      <w:pPr>
        <w:ind w:left="5040" w:hanging="360"/>
      </w:pPr>
    </w:lvl>
    <w:lvl w:ilvl="7" w:tplc="FDC6625C">
      <w:start w:val="1"/>
      <w:numFmt w:val="lowerLetter"/>
      <w:lvlText w:val="%8."/>
      <w:lvlJc w:val="left"/>
      <w:pPr>
        <w:ind w:left="5760" w:hanging="360"/>
      </w:pPr>
    </w:lvl>
    <w:lvl w:ilvl="8" w:tplc="EBB4006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B9070"/>
    <w:multiLevelType w:val="hybridMultilevel"/>
    <w:tmpl w:val="28B29C78"/>
    <w:lvl w:ilvl="0" w:tplc="3C666DB2">
      <w:start w:val="1"/>
      <w:numFmt w:val="decimal"/>
      <w:lvlText w:val="%1."/>
      <w:lvlJc w:val="left"/>
      <w:pPr>
        <w:ind w:left="720" w:hanging="360"/>
      </w:pPr>
    </w:lvl>
    <w:lvl w:ilvl="1" w:tplc="B120B178">
      <w:start w:val="1"/>
      <w:numFmt w:val="lowerLetter"/>
      <w:lvlText w:val="%2."/>
      <w:lvlJc w:val="left"/>
      <w:pPr>
        <w:ind w:left="1440" w:hanging="360"/>
      </w:pPr>
    </w:lvl>
    <w:lvl w:ilvl="2" w:tplc="C8FE54EA">
      <w:start w:val="1"/>
      <w:numFmt w:val="lowerRoman"/>
      <w:lvlText w:val="%3."/>
      <w:lvlJc w:val="right"/>
      <w:pPr>
        <w:ind w:left="2160" w:hanging="180"/>
      </w:pPr>
    </w:lvl>
    <w:lvl w:ilvl="3" w:tplc="15326908">
      <w:start w:val="1"/>
      <w:numFmt w:val="decimal"/>
      <w:lvlText w:val="%4."/>
      <w:lvlJc w:val="left"/>
      <w:pPr>
        <w:ind w:left="2880" w:hanging="360"/>
      </w:pPr>
    </w:lvl>
    <w:lvl w:ilvl="4" w:tplc="E87ED77A">
      <w:start w:val="1"/>
      <w:numFmt w:val="lowerLetter"/>
      <w:lvlText w:val="%5."/>
      <w:lvlJc w:val="left"/>
      <w:pPr>
        <w:ind w:left="3600" w:hanging="360"/>
      </w:pPr>
    </w:lvl>
    <w:lvl w:ilvl="5" w:tplc="25022A5A">
      <w:start w:val="1"/>
      <w:numFmt w:val="lowerRoman"/>
      <w:lvlText w:val="%6."/>
      <w:lvlJc w:val="right"/>
      <w:pPr>
        <w:ind w:left="4320" w:hanging="180"/>
      </w:pPr>
    </w:lvl>
    <w:lvl w:ilvl="6" w:tplc="43AECFA4">
      <w:start w:val="1"/>
      <w:numFmt w:val="decimal"/>
      <w:lvlText w:val="%7."/>
      <w:lvlJc w:val="left"/>
      <w:pPr>
        <w:ind w:left="5040" w:hanging="360"/>
      </w:pPr>
    </w:lvl>
    <w:lvl w:ilvl="7" w:tplc="604A5698">
      <w:start w:val="1"/>
      <w:numFmt w:val="lowerLetter"/>
      <w:lvlText w:val="%8."/>
      <w:lvlJc w:val="left"/>
      <w:pPr>
        <w:ind w:left="5760" w:hanging="360"/>
      </w:pPr>
    </w:lvl>
    <w:lvl w:ilvl="8" w:tplc="909650A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8F647E"/>
    <w:multiLevelType w:val="hybridMultilevel"/>
    <w:tmpl w:val="F0D4B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E30E91"/>
    <w:multiLevelType w:val="hybridMultilevel"/>
    <w:tmpl w:val="56F8CB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826E5"/>
    <w:multiLevelType w:val="hybridMultilevel"/>
    <w:tmpl w:val="0106A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BD23AD"/>
    <w:multiLevelType w:val="hybridMultilevel"/>
    <w:tmpl w:val="EBE2F16E"/>
    <w:lvl w:ilvl="0" w:tplc="9AF896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FE30A2"/>
    <w:multiLevelType w:val="hybridMultilevel"/>
    <w:tmpl w:val="81701B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B114C0"/>
    <w:multiLevelType w:val="hybridMultilevel"/>
    <w:tmpl w:val="8258C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3C4798"/>
    <w:multiLevelType w:val="hybridMultilevel"/>
    <w:tmpl w:val="4D1EED28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822966"/>
    <w:multiLevelType w:val="multilevel"/>
    <w:tmpl w:val="EDAC9F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F47678"/>
    <w:multiLevelType w:val="hybridMultilevel"/>
    <w:tmpl w:val="3362C76E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F848DE"/>
    <w:multiLevelType w:val="hybridMultilevel"/>
    <w:tmpl w:val="5F2C7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0C891B"/>
    <w:multiLevelType w:val="hybridMultilevel"/>
    <w:tmpl w:val="6DB4FF52"/>
    <w:lvl w:ilvl="0" w:tplc="789C86F2">
      <w:start w:val="99"/>
      <w:numFmt w:val="decimal"/>
      <w:lvlText w:val="%1."/>
      <w:lvlJc w:val="left"/>
      <w:pPr>
        <w:ind w:left="720" w:hanging="360"/>
      </w:pPr>
    </w:lvl>
    <w:lvl w:ilvl="1" w:tplc="7F08DE42">
      <w:start w:val="1"/>
      <w:numFmt w:val="lowerLetter"/>
      <w:lvlText w:val="%2."/>
      <w:lvlJc w:val="left"/>
      <w:pPr>
        <w:ind w:left="1440" w:hanging="360"/>
      </w:pPr>
    </w:lvl>
    <w:lvl w:ilvl="2" w:tplc="201A0270">
      <w:start w:val="1"/>
      <w:numFmt w:val="lowerRoman"/>
      <w:lvlText w:val="%3."/>
      <w:lvlJc w:val="right"/>
      <w:pPr>
        <w:ind w:left="2160" w:hanging="180"/>
      </w:pPr>
    </w:lvl>
    <w:lvl w:ilvl="3" w:tplc="C6F40A1A">
      <w:start w:val="1"/>
      <w:numFmt w:val="decimal"/>
      <w:lvlText w:val="%4."/>
      <w:lvlJc w:val="left"/>
      <w:pPr>
        <w:ind w:left="2880" w:hanging="360"/>
      </w:pPr>
    </w:lvl>
    <w:lvl w:ilvl="4" w:tplc="EAA8E516">
      <w:start w:val="1"/>
      <w:numFmt w:val="lowerLetter"/>
      <w:lvlText w:val="%5."/>
      <w:lvlJc w:val="left"/>
      <w:pPr>
        <w:ind w:left="3600" w:hanging="360"/>
      </w:pPr>
    </w:lvl>
    <w:lvl w:ilvl="5" w:tplc="2CE0084A">
      <w:start w:val="1"/>
      <w:numFmt w:val="lowerRoman"/>
      <w:lvlText w:val="%6."/>
      <w:lvlJc w:val="right"/>
      <w:pPr>
        <w:ind w:left="4320" w:hanging="180"/>
      </w:pPr>
    </w:lvl>
    <w:lvl w:ilvl="6" w:tplc="6E88C728">
      <w:start w:val="1"/>
      <w:numFmt w:val="decimal"/>
      <w:lvlText w:val="%7."/>
      <w:lvlJc w:val="left"/>
      <w:pPr>
        <w:ind w:left="5040" w:hanging="360"/>
      </w:pPr>
    </w:lvl>
    <w:lvl w:ilvl="7" w:tplc="E0407F6E">
      <w:start w:val="1"/>
      <w:numFmt w:val="lowerLetter"/>
      <w:lvlText w:val="%8."/>
      <w:lvlJc w:val="left"/>
      <w:pPr>
        <w:ind w:left="5760" w:hanging="360"/>
      </w:pPr>
    </w:lvl>
    <w:lvl w:ilvl="8" w:tplc="0F2A1AAA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1732EE"/>
    <w:multiLevelType w:val="hybridMultilevel"/>
    <w:tmpl w:val="1598BACA"/>
    <w:lvl w:ilvl="0" w:tplc="819495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A2AE64E6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624E72"/>
    <w:multiLevelType w:val="hybridMultilevel"/>
    <w:tmpl w:val="4B78B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065E9C"/>
    <w:multiLevelType w:val="hybridMultilevel"/>
    <w:tmpl w:val="FDD80E30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F37061"/>
    <w:multiLevelType w:val="multilevel"/>
    <w:tmpl w:val="0E7891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FF032B"/>
    <w:multiLevelType w:val="hybridMultilevel"/>
    <w:tmpl w:val="81701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697069"/>
    <w:multiLevelType w:val="hybridMultilevel"/>
    <w:tmpl w:val="90AEE2FC"/>
    <w:lvl w:ilvl="0" w:tplc="667E7B48">
      <w:start w:val="1"/>
      <w:numFmt w:val="decimal"/>
      <w:lvlText w:val="%1."/>
      <w:lvlJc w:val="left"/>
      <w:pPr>
        <w:ind w:left="720" w:hanging="360"/>
      </w:pPr>
    </w:lvl>
    <w:lvl w:ilvl="1" w:tplc="17CEA41E">
      <w:start w:val="1"/>
      <w:numFmt w:val="lowerLetter"/>
      <w:lvlText w:val="%2."/>
      <w:lvlJc w:val="left"/>
      <w:pPr>
        <w:ind w:left="1440" w:hanging="360"/>
      </w:pPr>
    </w:lvl>
    <w:lvl w:ilvl="2" w:tplc="85F6B674">
      <w:start w:val="1"/>
      <w:numFmt w:val="lowerRoman"/>
      <w:lvlText w:val="%3."/>
      <w:lvlJc w:val="right"/>
      <w:pPr>
        <w:ind w:left="2160" w:hanging="180"/>
      </w:pPr>
    </w:lvl>
    <w:lvl w:ilvl="3" w:tplc="127690FC">
      <w:start w:val="1"/>
      <w:numFmt w:val="decimal"/>
      <w:lvlText w:val="%4."/>
      <w:lvlJc w:val="left"/>
      <w:pPr>
        <w:ind w:left="2880" w:hanging="360"/>
      </w:pPr>
    </w:lvl>
    <w:lvl w:ilvl="4" w:tplc="AF340E54">
      <w:start w:val="1"/>
      <w:numFmt w:val="lowerLetter"/>
      <w:lvlText w:val="%5."/>
      <w:lvlJc w:val="left"/>
      <w:pPr>
        <w:ind w:left="3600" w:hanging="360"/>
      </w:pPr>
    </w:lvl>
    <w:lvl w:ilvl="5" w:tplc="0AB885CC">
      <w:start w:val="1"/>
      <w:numFmt w:val="lowerRoman"/>
      <w:lvlText w:val="%6."/>
      <w:lvlJc w:val="right"/>
      <w:pPr>
        <w:ind w:left="4320" w:hanging="180"/>
      </w:pPr>
    </w:lvl>
    <w:lvl w:ilvl="6" w:tplc="6D945A62">
      <w:start w:val="1"/>
      <w:numFmt w:val="decimal"/>
      <w:lvlText w:val="%7."/>
      <w:lvlJc w:val="left"/>
      <w:pPr>
        <w:ind w:left="5040" w:hanging="360"/>
      </w:pPr>
    </w:lvl>
    <w:lvl w:ilvl="7" w:tplc="D9BA5AF4">
      <w:start w:val="1"/>
      <w:numFmt w:val="lowerLetter"/>
      <w:lvlText w:val="%8."/>
      <w:lvlJc w:val="left"/>
      <w:pPr>
        <w:ind w:left="5760" w:hanging="360"/>
      </w:pPr>
    </w:lvl>
    <w:lvl w:ilvl="8" w:tplc="B8122EA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330569"/>
    <w:multiLevelType w:val="multilevel"/>
    <w:tmpl w:val="8A60E5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3A13859"/>
    <w:multiLevelType w:val="hybridMultilevel"/>
    <w:tmpl w:val="F4B67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09514A"/>
    <w:multiLevelType w:val="hybridMultilevel"/>
    <w:tmpl w:val="7F46403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28303D"/>
    <w:multiLevelType w:val="hybridMultilevel"/>
    <w:tmpl w:val="D9EA6DD6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A7EBDA"/>
    <w:multiLevelType w:val="hybridMultilevel"/>
    <w:tmpl w:val="BE6E24F0"/>
    <w:lvl w:ilvl="0" w:tplc="4F3063C2">
      <w:start w:val="1"/>
      <w:numFmt w:val="decimal"/>
      <w:lvlText w:val="%1."/>
      <w:lvlJc w:val="left"/>
      <w:pPr>
        <w:ind w:left="720" w:hanging="360"/>
      </w:pPr>
    </w:lvl>
    <w:lvl w:ilvl="1" w:tplc="72FA7AEA">
      <w:start w:val="1"/>
      <w:numFmt w:val="lowerLetter"/>
      <w:lvlText w:val="%2."/>
      <w:lvlJc w:val="left"/>
      <w:pPr>
        <w:ind w:left="1440" w:hanging="360"/>
      </w:pPr>
    </w:lvl>
    <w:lvl w:ilvl="2" w:tplc="E8E8AFFA">
      <w:start w:val="1"/>
      <w:numFmt w:val="lowerRoman"/>
      <w:lvlText w:val="%3."/>
      <w:lvlJc w:val="right"/>
      <w:pPr>
        <w:ind w:left="2160" w:hanging="180"/>
      </w:pPr>
    </w:lvl>
    <w:lvl w:ilvl="3" w:tplc="B93A68A2">
      <w:start w:val="1"/>
      <w:numFmt w:val="decimal"/>
      <w:lvlText w:val="%4."/>
      <w:lvlJc w:val="left"/>
      <w:pPr>
        <w:ind w:left="2880" w:hanging="360"/>
      </w:pPr>
    </w:lvl>
    <w:lvl w:ilvl="4" w:tplc="873206BA">
      <w:start w:val="1"/>
      <w:numFmt w:val="lowerLetter"/>
      <w:lvlText w:val="%5."/>
      <w:lvlJc w:val="left"/>
      <w:pPr>
        <w:ind w:left="3600" w:hanging="360"/>
      </w:pPr>
    </w:lvl>
    <w:lvl w:ilvl="5" w:tplc="6D2CAA36">
      <w:start w:val="1"/>
      <w:numFmt w:val="lowerRoman"/>
      <w:lvlText w:val="%6."/>
      <w:lvlJc w:val="right"/>
      <w:pPr>
        <w:ind w:left="4320" w:hanging="180"/>
      </w:pPr>
    </w:lvl>
    <w:lvl w:ilvl="6" w:tplc="8BAA6464">
      <w:start w:val="1"/>
      <w:numFmt w:val="decimal"/>
      <w:lvlText w:val="%7."/>
      <w:lvlJc w:val="left"/>
      <w:pPr>
        <w:ind w:left="5040" w:hanging="360"/>
      </w:pPr>
    </w:lvl>
    <w:lvl w:ilvl="7" w:tplc="E5C67888">
      <w:start w:val="1"/>
      <w:numFmt w:val="lowerLetter"/>
      <w:lvlText w:val="%8."/>
      <w:lvlJc w:val="left"/>
      <w:pPr>
        <w:ind w:left="5760" w:hanging="360"/>
      </w:pPr>
    </w:lvl>
    <w:lvl w:ilvl="8" w:tplc="6B8C705C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7F6339"/>
    <w:multiLevelType w:val="hybridMultilevel"/>
    <w:tmpl w:val="B54E0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391E"/>
    <w:multiLevelType w:val="hybridMultilevel"/>
    <w:tmpl w:val="D61CB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D01625"/>
    <w:multiLevelType w:val="hybridMultilevel"/>
    <w:tmpl w:val="60FC3598"/>
    <w:lvl w:ilvl="0" w:tplc="9B34C2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433578"/>
    <w:multiLevelType w:val="multilevel"/>
    <w:tmpl w:val="FC0860B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673F86"/>
    <w:multiLevelType w:val="hybridMultilevel"/>
    <w:tmpl w:val="C3D65B62"/>
    <w:lvl w:ilvl="0" w:tplc="5C0252A6">
      <w:start w:val="1"/>
      <w:numFmt w:val="decimal"/>
      <w:lvlText w:val="%1."/>
      <w:lvlJc w:val="left"/>
      <w:pPr>
        <w:ind w:left="720" w:hanging="360"/>
      </w:pPr>
    </w:lvl>
    <w:lvl w:ilvl="1" w:tplc="25EE786E">
      <w:start w:val="1"/>
      <w:numFmt w:val="lowerLetter"/>
      <w:lvlText w:val="%2."/>
      <w:lvlJc w:val="left"/>
      <w:pPr>
        <w:ind w:left="1440" w:hanging="360"/>
      </w:pPr>
    </w:lvl>
    <w:lvl w:ilvl="2" w:tplc="A882FF40">
      <w:start w:val="1"/>
      <w:numFmt w:val="lowerRoman"/>
      <w:lvlText w:val="%3."/>
      <w:lvlJc w:val="right"/>
      <w:pPr>
        <w:ind w:left="2160" w:hanging="180"/>
      </w:pPr>
    </w:lvl>
    <w:lvl w:ilvl="3" w:tplc="D87CBED2">
      <w:start w:val="1"/>
      <w:numFmt w:val="decimal"/>
      <w:lvlText w:val="%4."/>
      <w:lvlJc w:val="left"/>
      <w:pPr>
        <w:ind w:left="2880" w:hanging="360"/>
      </w:pPr>
    </w:lvl>
    <w:lvl w:ilvl="4" w:tplc="341A37E2">
      <w:start w:val="1"/>
      <w:numFmt w:val="lowerLetter"/>
      <w:lvlText w:val="%5."/>
      <w:lvlJc w:val="left"/>
      <w:pPr>
        <w:ind w:left="3600" w:hanging="360"/>
      </w:pPr>
    </w:lvl>
    <w:lvl w:ilvl="5" w:tplc="35926936">
      <w:start w:val="1"/>
      <w:numFmt w:val="lowerRoman"/>
      <w:lvlText w:val="%6."/>
      <w:lvlJc w:val="right"/>
      <w:pPr>
        <w:ind w:left="4320" w:hanging="180"/>
      </w:pPr>
    </w:lvl>
    <w:lvl w:ilvl="6" w:tplc="A1F4C070">
      <w:start w:val="1"/>
      <w:numFmt w:val="decimal"/>
      <w:lvlText w:val="%7."/>
      <w:lvlJc w:val="left"/>
      <w:pPr>
        <w:ind w:left="5040" w:hanging="360"/>
      </w:pPr>
    </w:lvl>
    <w:lvl w:ilvl="7" w:tplc="06E84F12">
      <w:start w:val="1"/>
      <w:numFmt w:val="lowerLetter"/>
      <w:lvlText w:val="%8."/>
      <w:lvlJc w:val="left"/>
      <w:pPr>
        <w:ind w:left="5760" w:hanging="360"/>
      </w:pPr>
    </w:lvl>
    <w:lvl w:ilvl="8" w:tplc="B4F0CDE2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891D03"/>
    <w:multiLevelType w:val="hybridMultilevel"/>
    <w:tmpl w:val="B9649F9C"/>
    <w:lvl w:ilvl="0" w:tplc="9064EC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376120">
    <w:abstractNumId w:val="0"/>
  </w:num>
  <w:num w:numId="2" w16cid:durableId="1624269685">
    <w:abstractNumId w:val="62"/>
  </w:num>
  <w:num w:numId="3" w16cid:durableId="1535072265">
    <w:abstractNumId w:val="35"/>
  </w:num>
  <w:num w:numId="4" w16cid:durableId="1550804007">
    <w:abstractNumId w:val="52"/>
  </w:num>
  <w:num w:numId="5" w16cid:durableId="895553610">
    <w:abstractNumId w:val="34"/>
  </w:num>
  <w:num w:numId="6" w16cid:durableId="1740788548">
    <w:abstractNumId w:val="9"/>
  </w:num>
  <w:num w:numId="7" w16cid:durableId="709765820">
    <w:abstractNumId w:val="46"/>
  </w:num>
  <w:num w:numId="8" w16cid:durableId="9919986">
    <w:abstractNumId w:val="57"/>
  </w:num>
  <w:num w:numId="9" w16cid:durableId="2142724822">
    <w:abstractNumId w:val="2"/>
  </w:num>
  <w:num w:numId="10" w16cid:durableId="581842672">
    <w:abstractNumId w:val="39"/>
  </w:num>
  <w:num w:numId="11" w16cid:durableId="241913620">
    <w:abstractNumId w:val="3"/>
  </w:num>
  <w:num w:numId="12" w16cid:durableId="1371875102">
    <w:abstractNumId w:val="41"/>
  </w:num>
  <w:num w:numId="13" w16cid:durableId="296255464">
    <w:abstractNumId w:val="28"/>
  </w:num>
  <w:num w:numId="14" w16cid:durableId="1625622332">
    <w:abstractNumId w:val="14"/>
  </w:num>
  <w:num w:numId="15" w16cid:durableId="734859581">
    <w:abstractNumId w:val="54"/>
  </w:num>
  <w:num w:numId="16" w16cid:durableId="804737008">
    <w:abstractNumId w:val="45"/>
  </w:num>
  <w:num w:numId="17" w16cid:durableId="1967198824">
    <w:abstractNumId w:val="31"/>
  </w:num>
  <w:num w:numId="18" w16cid:durableId="1942907605">
    <w:abstractNumId w:val="32"/>
  </w:num>
  <w:num w:numId="19" w16cid:durableId="1842163621">
    <w:abstractNumId w:val="38"/>
  </w:num>
  <w:num w:numId="20" w16cid:durableId="996886216">
    <w:abstractNumId w:val="10"/>
  </w:num>
  <w:num w:numId="21" w16cid:durableId="785778347">
    <w:abstractNumId w:val="63"/>
  </w:num>
  <w:num w:numId="22" w16cid:durableId="317074410">
    <w:abstractNumId w:val="59"/>
  </w:num>
  <w:num w:numId="23" w16cid:durableId="1706371551">
    <w:abstractNumId w:val="58"/>
  </w:num>
  <w:num w:numId="24" w16cid:durableId="633682721">
    <w:abstractNumId w:val="6"/>
  </w:num>
  <w:num w:numId="25" w16cid:durableId="1460608887">
    <w:abstractNumId w:val="47"/>
  </w:num>
  <w:num w:numId="26" w16cid:durableId="668755510">
    <w:abstractNumId w:val="51"/>
  </w:num>
  <w:num w:numId="27" w16cid:durableId="1450971956">
    <w:abstractNumId w:val="7"/>
  </w:num>
  <w:num w:numId="28" w16cid:durableId="184948197">
    <w:abstractNumId w:val="44"/>
  </w:num>
  <w:num w:numId="29" w16cid:durableId="1655142544">
    <w:abstractNumId w:val="49"/>
  </w:num>
  <w:num w:numId="30" w16cid:durableId="1453747297">
    <w:abstractNumId w:val="21"/>
  </w:num>
  <w:num w:numId="31" w16cid:durableId="726487532">
    <w:abstractNumId w:val="4"/>
  </w:num>
  <w:num w:numId="32" w16cid:durableId="359669460">
    <w:abstractNumId w:val="56"/>
  </w:num>
  <w:num w:numId="33" w16cid:durableId="1759137689">
    <w:abstractNumId w:val="40"/>
  </w:num>
  <w:num w:numId="34" w16cid:durableId="696347915">
    <w:abstractNumId w:val="33"/>
  </w:num>
  <w:num w:numId="35" w16cid:durableId="114062044">
    <w:abstractNumId w:val="19"/>
  </w:num>
  <w:num w:numId="36" w16cid:durableId="420376228">
    <w:abstractNumId w:val="48"/>
  </w:num>
  <w:num w:numId="37" w16cid:durableId="579603861">
    <w:abstractNumId w:val="36"/>
  </w:num>
  <w:num w:numId="38" w16cid:durableId="657418186">
    <w:abstractNumId w:val="1"/>
  </w:num>
  <w:num w:numId="39" w16cid:durableId="150683072">
    <w:abstractNumId w:val="42"/>
  </w:num>
  <w:num w:numId="40" w16cid:durableId="470027454">
    <w:abstractNumId w:val="60"/>
  </w:num>
  <w:num w:numId="41" w16cid:durableId="1221598603">
    <w:abstractNumId w:val="18"/>
  </w:num>
  <w:num w:numId="42" w16cid:durableId="983893671">
    <w:abstractNumId w:val="55"/>
  </w:num>
  <w:num w:numId="43" w16cid:durableId="1634216113">
    <w:abstractNumId w:val="24"/>
  </w:num>
  <w:num w:numId="44" w16cid:durableId="820342235">
    <w:abstractNumId w:val="8"/>
  </w:num>
  <w:num w:numId="45" w16cid:durableId="86997604">
    <w:abstractNumId w:val="27"/>
  </w:num>
  <w:num w:numId="46" w16cid:durableId="1669823546">
    <w:abstractNumId w:val="11"/>
  </w:num>
  <w:num w:numId="47" w16cid:durableId="1950237081">
    <w:abstractNumId w:val="17"/>
  </w:num>
  <w:num w:numId="48" w16cid:durableId="688915883">
    <w:abstractNumId w:val="25"/>
  </w:num>
  <w:num w:numId="49" w16cid:durableId="662853812">
    <w:abstractNumId w:val="12"/>
  </w:num>
  <w:num w:numId="50" w16cid:durableId="1831871910">
    <w:abstractNumId w:val="22"/>
  </w:num>
  <w:num w:numId="51" w16cid:durableId="1989817254">
    <w:abstractNumId w:val="15"/>
  </w:num>
  <w:num w:numId="52" w16cid:durableId="986127281">
    <w:abstractNumId w:val="20"/>
  </w:num>
  <w:num w:numId="53" w16cid:durableId="1531648089">
    <w:abstractNumId w:val="5"/>
  </w:num>
  <w:num w:numId="54" w16cid:durableId="1162937575">
    <w:abstractNumId w:val="29"/>
  </w:num>
  <w:num w:numId="55" w16cid:durableId="1839928552">
    <w:abstractNumId w:val="23"/>
  </w:num>
  <w:num w:numId="56" w16cid:durableId="801270350">
    <w:abstractNumId w:val="16"/>
  </w:num>
  <w:num w:numId="57" w16cid:durableId="1201821200">
    <w:abstractNumId w:val="53"/>
  </w:num>
  <w:num w:numId="58" w16cid:durableId="1429160812">
    <w:abstractNumId w:val="50"/>
  </w:num>
  <w:num w:numId="59" w16cid:durableId="726611290">
    <w:abstractNumId w:val="43"/>
  </w:num>
  <w:num w:numId="60" w16cid:durableId="1353336204">
    <w:abstractNumId w:val="61"/>
  </w:num>
  <w:num w:numId="61" w16cid:durableId="1296792637">
    <w:abstractNumId w:val="26"/>
  </w:num>
  <w:num w:numId="62" w16cid:durableId="1591042249">
    <w:abstractNumId w:val="30"/>
  </w:num>
  <w:num w:numId="63" w16cid:durableId="2127969216">
    <w:abstractNumId w:val="37"/>
  </w:num>
  <w:num w:numId="64" w16cid:durableId="596408382">
    <w:abstractNumId w:val="13"/>
  </w:num>
  <w:numIdMacAtCleanup w:val="6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iis Grünberg [2]">
    <w15:presenceInfo w15:providerId="AD" w15:userId="S::liis@turu-uuringute.ee::8dee61db-eda1-4a3a-9f91-e3ba5ea5b35c"/>
  </w15:person>
  <w15:person w15:author="Liis Grünberg">
    <w15:presenceInfo w15:providerId="Windows Live" w15:userId="6ddec8af903642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F7"/>
    <w:rsid w:val="0000082D"/>
    <w:rsid w:val="000010E8"/>
    <w:rsid w:val="00001771"/>
    <w:rsid w:val="00001D0D"/>
    <w:rsid w:val="00004670"/>
    <w:rsid w:val="00004A60"/>
    <w:rsid w:val="00004EBF"/>
    <w:rsid w:val="00005501"/>
    <w:rsid w:val="000070D0"/>
    <w:rsid w:val="00007ACA"/>
    <w:rsid w:val="000129B2"/>
    <w:rsid w:val="000143A2"/>
    <w:rsid w:val="00015AE1"/>
    <w:rsid w:val="00015EDF"/>
    <w:rsid w:val="00016A8B"/>
    <w:rsid w:val="00016B61"/>
    <w:rsid w:val="000179FA"/>
    <w:rsid w:val="00020A33"/>
    <w:rsid w:val="000211D9"/>
    <w:rsid w:val="00023B2F"/>
    <w:rsid w:val="00025CAD"/>
    <w:rsid w:val="00025F9E"/>
    <w:rsid w:val="0003084F"/>
    <w:rsid w:val="00030EFF"/>
    <w:rsid w:val="0003107A"/>
    <w:rsid w:val="000328BD"/>
    <w:rsid w:val="000354A1"/>
    <w:rsid w:val="00035979"/>
    <w:rsid w:val="00037CDA"/>
    <w:rsid w:val="00040CC0"/>
    <w:rsid w:val="00041E05"/>
    <w:rsid w:val="0004248B"/>
    <w:rsid w:val="000433A7"/>
    <w:rsid w:val="00043509"/>
    <w:rsid w:val="00046BBD"/>
    <w:rsid w:val="00047669"/>
    <w:rsid w:val="000477BD"/>
    <w:rsid w:val="00047961"/>
    <w:rsid w:val="000506F7"/>
    <w:rsid w:val="00052F7D"/>
    <w:rsid w:val="00056722"/>
    <w:rsid w:val="0006177E"/>
    <w:rsid w:val="00061D7D"/>
    <w:rsid w:val="000625A6"/>
    <w:rsid w:val="00063FF2"/>
    <w:rsid w:val="000651DF"/>
    <w:rsid w:val="0006742C"/>
    <w:rsid w:val="00070856"/>
    <w:rsid w:val="00071B2C"/>
    <w:rsid w:val="00072B4A"/>
    <w:rsid w:val="00072C98"/>
    <w:rsid w:val="00073060"/>
    <w:rsid w:val="000738A4"/>
    <w:rsid w:val="00075E12"/>
    <w:rsid w:val="0007634F"/>
    <w:rsid w:val="00079E47"/>
    <w:rsid w:val="000804DA"/>
    <w:rsid w:val="00080C27"/>
    <w:rsid w:val="000814E3"/>
    <w:rsid w:val="00082D5F"/>
    <w:rsid w:val="0008684A"/>
    <w:rsid w:val="000868F3"/>
    <w:rsid w:val="00086B75"/>
    <w:rsid w:val="00086DDE"/>
    <w:rsid w:val="00090B00"/>
    <w:rsid w:val="00090B59"/>
    <w:rsid w:val="00090F5E"/>
    <w:rsid w:val="00091519"/>
    <w:rsid w:val="0009273D"/>
    <w:rsid w:val="00093209"/>
    <w:rsid w:val="000938C9"/>
    <w:rsid w:val="00093E23"/>
    <w:rsid w:val="000943CD"/>
    <w:rsid w:val="00094566"/>
    <w:rsid w:val="00095C98"/>
    <w:rsid w:val="0009635A"/>
    <w:rsid w:val="000A1DA8"/>
    <w:rsid w:val="000A34AC"/>
    <w:rsid w:val="000A437C"/>
    <w:rsid w:val="000A473B"/>
    <w:rsid w:val="000A53B6"/>
    <w:rsid w:val="000A54D1"/>
    <w:rsid w:val="000B0FDB"/>
    <w:rsid w:val="000B185F"/>
    <w:rsid w:val="000B44A4"/>
    <w:rsid w:val="000B4D75"/>
    <w:rsid w:val="000B6D99"/>
    <w:rsid w:val="000B7074"/>
    <w:rsid w:val="000B79FD"/>
    <w:rsid w:val="000B7B9F"/>
    <w:rsid w:val="000C019E"/>
    <w:rsid w:val="000C2392"/>
    <w:rsid w:val="000C310B"/>
    <w:rsid w:val="000D0B48"/>
    <w:rsid w:val="000D18C1"/>
    <w:rsid w:val="000D1AF8"/>
    <w:rsid w:val="000D309C"/>
    <w:rsid w:val="000D4E5E"/>
    <w:rsid w:val="000D56DA"/>
    <w:rsid w:val="000D676E"/>
    <w:rsid w:val="000D6E90"/>
    <w:rsid w:val="000D6F7B"/>
    <w:rsid w:val="000D72D0"/>
    <w:rsid w:val="000D7AC6"/>
    <w:rsid w:val="000E1177"/>
    <w:rsid w:val="000E1AA8"/>
    <w:rsid w:val="000E3687"/>
    <w:rsid w:val="000E37DA"/>
    <w:rsid w:val="000E3D94"/>
    <w:rsid w:val="000E6360"/>
    <w:rsid w:val="000E6C94"/>
    <w:rsid w:val="000E7DE2"/>
    <w:rsid w:val="000F2193"/>
    <w:rsid w:val="000F2BBD"/>
    <w:rsid w:val="000F2DFB"/>
    <w:rsid w:val="000F3B47"/>
    <w:rsid w:val="000F4859"/>
    <w:rsid w:val="000F5D05"/>
    <w:rsid w:val="000F5DA9"/>
    <w:rsid w:val="000F69B9"/>
    <w:rsid w:val="000F6CA1"/>
    <w:rsid w:val="000FD3E4"/>
    <w:rsid w:val="00100702"/>
    <w:rsid w:val="00101AB4"/>
    <w:rsid w:val="001026C1"/>
    <w:rsid w:val="00102DE0"/>
    <w:rsid w:val="00103A8A"/>
    <w:rsid w:val="00103BDA"/>
    <w:rsid w:val="00104A7A"/>
    <w:rsid w:val="001056B6"/>
    <w:rsid w:val="0010583C"/>
    <w:rsid w:val="0010738B"/>
    <w:rsid w:val="00107F23"/>
    <w:rsid w:val="001108B6"/>
    <w:rsid w:val="00111576"/>
    <w:rsid w:val="001118B2"/>
    <w:rsid w:val="001130A0"/>
    <w:rsid w:val="00114816"/>
    <w:rsid w:val="001165C8"/>
    <w:rsid w:val="00117B75"/>
    <w:rsid w:val="00120E69"/>
    <w:rsid w:val="00120FB1"/>
    <w:rsid w:val="00122C07"/>
    <w:rsid w:val="00123FB0"/>
    <w:rsid w:val="0012415E"/>
    <w:rsid w:val="00124901"/>
    <w:rsid w:val="00125550"/>
    <w:rsid w:val="00125924"/>
    <w:rsid w:val="00125CA1"/>
    <w:rsid w:val="0012698D"/>
    <w:rsid w:val="00130289"/>
    <w:rsid w:val="00130A5E"/>
    <w:rsid w:val="00133609"/>
    <w:rsid w:val="001346CE"/>
    <w:rsid w:val="00134FF1"/>
    <w:rsid w:val="001353B8"/>
    <w:rsid w:val="00135884"/>
    <w:rsid w:val="00136AE9"/>
    <w:rsid w:val="00137030"/>
    <w:rsid w:val="00140C99"/>
    <w:rsid w:val="001439B5"/>
    <w:rsid w:val="00143B14"/>
    <w:rsid w:val="00144635"/>
    <w:rsid w:val="00145249"/>
    <w:rsid w:val="001502BC"/>
    <w:rsid w:val="0015212B"/>
    <w:rsid w:val="00152435"/>
    <w:rsid w:val="00153CF4"/>
    <w:rsid w:val="00155987"/>
    <w:rsid w:val="00156EFC"/>
    <w:rsid w:val="001574D5"/>
    <w:rsid w:val="00161881"/>
    <w:rsid w:val="00163CC8"/>
    <w:rsid w:val="0016417F"/>
    <w:rsid w:val="001644BB"/>
    <w:rsid w:val="001645D3"/>
    <w:rsid w:val="00165B2C"/>
    <w:rsid w:val="00165ED2"/>
    <w:rsid w:val="00167718"/>
    <w:rsid w:val="00177452"/>
    <w:rsid w:val="00177A7F"/>
    <w:rsid w:val="001813C8"/>
    <w:rsid w:val="00182386"/>
    <w:rsid w:val="00182FA7"/>
    <w:rsid w:val="0018300C"/>
    <w:rsid w:val="00183114"/>
    <w:rsid w:val="00183947"/>
    <w:rsid w:val="001859DF"/>
    <w:rsid w:val="00186FA7"/>
    <w:rsid w:val="00190378"/>
    <w:rsid w:val="00190B9C"/>
    <w:rsid w:val="00194294"/>
    <w:rsid w:val="00194341"/>
    <w:rsid w:val="001947A3"/>
    <w:rsid w:val="00194DE6"/>
    <w:rsid w:val="00194FCB"/>
    <w:rsid w:val="00195AFE"/>
    <w:rsid w:val="0019653A"/>
    <w:rsid w:val="00196DBA"/>
    <w:rsid w:val="00197DCA"/>
    <w:rsid w:val="001A3CD3"/>
    <w:rsid w:val="001A4968"/>
    <w:rsid w:val="001A56BE"/>
    <w:rsid w:val="001A6A6C"/>
    <w:rsid w:val="001A70E6"/>
    <w:rsid w:val="001A72DF"/>
    <w:rsid w:val="001B0A87"/>
    <w:rsid w:val="001B0F76"/>
    <w:rsid w:val="001B397F"/>
    <w:rsid w:val="001B4895"/>
    <w:rsid w:val="001B4DDE"/>
    <w:rsid w:val="001B5527"/>
    <w:rsid w:val="001B5EB2"/>
    <w:rsid w:val="001B60DD"/>
    <w:rsid w:val="001B7468"/>
    <w:rsid w:val="001C1375"/>
    <w:rsid w:val="001C1401"/>
    <w:rsid w:val="001C1507"/>
    <w:rsid w:val="001C19BC"/>
    <w:rsid w:val="001C2718"/>
    <w:rsid w:val="001C2C6A"/>
    <w:rsid w:val="001C6324"/>
    <w:rsid w:val="001C757D"/>
    <w:rsid w:val="001C7B60"/>
    <w:rsid w:val="001D095D"/>
    <w:rsid w:val="001D0DA1"/>
    <w:rsid w:val="001D0E2A"/>
    <w:rsid w:val="001D330E"/>
    <w:rsid w:val="001D414F"/>
    <w:rsid w:val="001D4789"/>
    <w:rsid w:val="001D4F70"/>
    <w:rsid w:val="001D587A"/>
    <w:rsid w:val="001D58F7"/>
    <w:rsid w:val="001D67D3"/>
    <w:rsid w:val="001D6948"/>
    <w:rsid w:val="001E05F5"/>
    <w:rsid w:val="001E321C"/>
    <w:rsid w:val="001E4CA9"/>
    <w:rsid w:val="001E4FDA"/>
    <w:rsid w:val="001E5855"/>
    <w:rsid w:val="001E5D06"/>
    <w:rsid w:val="001E641E"/>
    <w:rsid w:val="001E65EB"/>
    <w:rsid w:val="001E6ED3"/>
    <w:rsid w:val="001E7312"/>
    <w:rsid w:val="001F0FAD"/>
    <w:rsid w:val="001F2A06"/>
    <w:rsid w:val="001F326A"/>
    <w:rsid w:val="001F32B1"/>
    <w:rsid w:val="001F3ED8"/>
    <w:rsid w:val="001F43F8"/>
    <w:rsid w:val="001F6D94"/>
    <w:rsid w:val="001F7A38"/>
    <w:rsid w:val="00201625"/>
    <w:rsid w:val="00205442"/>
    <w:rsid w:val="00205464"/>
    <w:rsid w:val="002061AD"/>
    <w:rsid w:val="002068F9"/>
    <w:rsid w:val="0021064F"/>
    <w:rsid w:val="00211C67"/>
    <w:rsid w:val="00212882"/>
    <w:rsid w:val="002132DF"/>
    <w:rsid w:val="002147BB"/>
    <w:rsid w:val="002161F8"/>
    <w:rsid w:val="002162C5"/>
    <w:rsid w:val="002173A7"/>
    <w:rsid w:val="002175D3"/>
    <w:rsid w:val="0022075B"/>
    <w:rsid w:val="00221DB5"/>
    <w:rsid w:val="00222E11"/>
    <w:rsid w:val="0022481E"/>
    <w:rsid w:val="00224D2A"/>
    <w:rsid w:val="00225B17"/>
    <w:rsid w:val="002260A4"/>
    <w:rsid w:val="00226885"/>
    <w:rsid w:val="00226F28"/>
    <w:rsid w:val="002349F6"/>
    <w:rsid w:val="00234B89"/>
    <w:rsid w:val="00240941"/>
    <w:rsid w:val="00240F9B"/>
    <w:rsid w:val="002412BF"/>
    <w:rsid w:val="0024213A"/>
    <w:rsid w:val="00242AE7"/>
    <w:rsid w:val="00243AEE"/>
    <w:rsid w:val="002441EF"/>
    <w:rsid w:val="00244207"/>
    <w:rsid w:val="002463A8"/>
    <w:rsid w:val="002466A5"/>
    <w:rsid w:val="00247087"/>
    <w:rsid w:val="00247260"/>
    <w:rsid w:val="002474C6"/>
    <w:rsid w:val="0024786B"/>
    <w:rsid w:val="0025065D"/>
    <w:rsid w:val="002512DB"/>
    <w:rsid w:val="002525DB"/>
    <w:rsid w:val="00252FA9"/>
    <w:rsid w:val="00254B4F"/>
    <w:rsid w:val="0025519E"/>
    <w:rsid w:val="00255A5B"/>
    <w:rsid w:val="00255C75"/>
    <w:rsid w:val="00256D6D"/>
    <w:rsid w:val="00257477"/>
    <w:rsid w:val="00266EA3"/>
    <w:rsid w:val="0026712A"/>
    <w:rsid w:val="00267560"/>
    <w:rsid w:val="00267B6E"/>
    <w:rsid w:val="00270934"/>
    <w:rsid w:val="00273654"/>
    <w:rsid w:val="00274639"/>
    <w:rsid w:val="00275089"/>
    <w:rsid w:val="002765D5"/>
    <w:rsid w:val="002769D0"/>
    <w:rsid w:val="00276B98"/>
    <w:rsid w:val="0028131A"/>
    <w:rsid w:val="002818C9"/>
    <w:rsid w:val="00283683"/>
    <w:rsid w:val="002838A0"/>
    <w:rsid w:val="0028497F"/>
    <w:rsid w:val="0028596B"/>
    <w:rsid w:val="002871BC"/>
    <w:rsid w:val="0028724D"/>
    <w:rsid w:val="0029055B"/>
    <w:rsid w:val="002909D9"/>
    <w:rsid w:val="002918A9"/>
    <w:rsid w:val="00291F58"/>
    <w:rsid w:val="00294ED1"/>
    <w:rsid w:val="002A0000"/>
    <w:rsid w:val="002A0042"/>
    <w:rsid w:val="002A1574"/>
    <w:rsid w:val="002A1C11"/>
    <w:rsid w:val="002A35F6"/>
    <w:rsid w:val="002B0656"/>
    <w:rsid w:val="002B1A53"/>
    <w:rsid w:val="002B2C8C"/>
    <w:rsid w:val="002B541A"/>
    <w:rsid w:val="002B6EE8"/>
    <w:rsid w:val="002B6F4E"/>
    <w:rsid w:val="002C03C8"/>
    <w:rsid w:val="002C1214"/>
    <w:rsid w:val="002C325C"/>
    <w:rsid w:val="002C4187"/>
    <w:rsid w:val="002C4CC1"/>
    <w:rsid w:val="002C5205"/>
    <w:rsid w:val="002C5E6E"/>
    <w:rsid w:val="002C63F4"/>
    <w:rsid w:val="002C64FB"/>
    <w:rsid w:val="002C7580"/>
    <w:rsid w:val="002D0571"/>
    <w:rsid w:val="002D06B0"/>
    <w:rsid w:val="002D0C6D"/>
    <w:rsid w:val="002D0FE3"/>
    <w:rsid w:val="002D1DFE"/>
    <w:rsid w:val="002D209A"/>
    <w:rsid w:val="002D5AAD"/>
    <w:rsid w:val="002D5E1E"/>
    <w:rsid w:val="002D6D92"/>
    <w:rsid w:val="002E2CB4"/>
    <w:rsid w:val="002E621C"/>
    <w:rsid w:val="002E6232"/>
    <w:rsid w:val="002E69A2"/>
    <w:rsid w:val="002E74B5"/>
    <w:rsid w:val="002F0C9E"/>
    <w:rsid w:val="002F5C08"/>
    <w:rsid w:val="002F6F4F"/>
    <w:rsid w:val="002F7EB4"/>
    <w:rsid w:val="00300851"/>
    <w:rsid w:val="003008B2"/>
    <w:rsid w:val="00303241"/>
    <w:rsid w:val="0030405D"/>
    <w:rsid w:val="00304847"/>
    <w:rsid w:val="00304F32"/>
    <w:rsid w:val="00306198"/>
    <w:rsid w:val="00311995"/>
    <w:rsid w:val="00311DF7"/>
    <w:rsid w:val="00312C7D"/>
    <w:rsid w:val="003131BF"/>
    <w:rsid w:val="00313BCC"/>
    <w:rsid w:val="00315400"/>
    <w:rsid w:val="003156FC"/>
    <w:rsid w:val="00315739"/>
    <w:rsid w:val="003170E0"/>
    <w:rsid w:val="003178C5"/>
    <w:rsid w:val="00317BF5"/>
    <w:rsid w:val="00317CF5"/>
    <w:rsid w:val="00322224"/>
    <w:rsid w:val="00322447"/>
    <w:rsid w:val="00322A1D"/>
    <w:rsid w:val="0032396A"/>
    <w:rsid w:val="0032481C"/>
    <w:rsid w:val="00325F7A"/>
    <w:rsid w:val="0032783E"/>
    <w:rsid w:val="003323A4"/>
    <w:rsid w:val="00333240"/>
    <w:rsid w:val="00333A6A"/>
    <w:rsid w:val="00333DF6"/>
    <w:rsid w:val="00333F5E"/>
    <w:rsid w:val="0033546B"/>
    <w:rsid w:val="00335987"/>
    <w:rsid w:val="00336D61"/>
    <w:rsid w:val="0033CB4F"/>
    <w:rsid w:val="00340D22"/>
    <w:rsid w:val="003411F0"/>
    <w:rsid w:val="00344B51"/>
    <w:rsid w:val="003451F2"/>
    <w:rsid w:val="003461F4"/>
    <w:rsid w:val="00346BDD"/>
    <w:rsid w:val="00347173"/>
    <w:rsid w:val="00347541"/>
    <w:rsid w:val="00347F2B"/>
    <w:rsid w:val="00350D56"/>
    <w:rsid w:val="00352512"/>
    <w:rsid w:val="003543B3"/>
    <w:rsid w:val="003547FB"/>
    <w:rsid w:val="00354B88"/>
    <w:rsid w:val="003553D9"/>
    <w:rsid w:val="00355B1A"/>
    <w:rsid w:val="003568A1"/>
    <w:rsid w:val="00356A2B"/>
    <w:rsid w:val="00356E5E"/>
    <w:rsid w:val="0036168C"/>
    <w:rsid w:val="003617D7"/>
    <w:rsid w:val="00361AF2"/>
    <w:rsid w:val="00363824"/>
    <w:rsid w:val="003643F7"/>
    <w:rsid w:val="003669B5"/>
    <w:rsid w:val="00370014"/>
    <w:rsid w:val="003701AC"/>
    <w:rsid w:val="0037067B"/>
    <w:rsid w:val="00372BED"/>
    <w:rsid w:val="0037462C"/>
    <w:rsid w:val="00374BA0"/>
    <w:rsid w:val="00374E86"/>
    <w:rsid w:val="00376F15"/>
    <w:rsid w:val="003774BF"/>
    <w:rsid w:val="00377832"/>
    <w:rsid w:val="00377E80"/>
    <w:rsid w:val="00377F38"/>
    <w:rsid w:val="0038031E"/>
    <w:rsid w:val="0038034D"/>
    <w:rsid w:val="0038212E"/>
    <w:rsid w:val="003821B9"/>
    <w:rsid w:val="0038261A"/>
    <w:rsid w:val="00384655"/>
    <w:rsid w:val="0038470B"/>
    <w:rsid w:val="00385FA2"/>
    <w:rsid w:val="00386A6B"/>
    <w:rsid w:val="00390E32"/>
    <w:rsid w:val="00391095"/>
    <w:rsid w:val="0039156D"/>
    <w:rsid w:val="00393F01"/>
    <w:rsid w:val="00397AB1"/>
    <w:rsid w:val="003A068B"/>
    <w:rsid w:val="003A1082"/>
    <w:rsid w:val="003A1CD4"/>
    <w:rsid w:val="003A6638"/>
    <w:rsid w:val="003A72CB"/>
    <w:rsid w:val="003B0E8E"/>
    <w:rsid w:val="003B0F09"/>
    <w:rsid w:val="003B0FB4"/>
    <w:rsid w:val="003B10CA"/>
    <w:rsid w:val="003B137E"/>
    <w:rsid w:val="003B2A2E"/>
    <w:rsid w:val="003B419B"/>
    <w:rsid w:val="003B5002"/>
    <w:rsid w:val="003B5BD8"/>
    <w:rsid w:val="003B70B7"/>
    <w:rsid w:val="003B72D9"/>
    <w:rsid w:val="003B7E2C"/>
    <w:rsid w:val="003B7FA7"/>
    <w:rsid w:val="003C6E83"/>
    <w:rsid w:val="003D11E1"/>
    <w:rsid w:val="003D140E"/>
    <w:rsid w:val="003D1F99"/>
    <w:rsid w:val="003D226A"/>
    <w:rsid w:val="003D2365"/>
    <w:rsid w:val="003D381E"/>
    <w:rsid w:val="003D44DD"/>
    <w:rsid w:val="003D5200"/>
    <w:rsid w:val="003D6E82"/>
    <w:rsid w:val="003D71B5"/>
    <w:rsid w:val="003D79CA"/>
    <w:rsid w:val="003D7FEB"/>
    <w:rsid w:val="003E0DEF"/>
    <w:rsid w:val="003E1EE2"/>
    <w:rsid w:val="003E64DD"/>
    <w:rsid w:val="003E6713"/>
    <w:rsid w:val="003E6B82"/>
    <w:rsid w:val="003F0487"/>
    <w:rsid w:val="003F36D8"/>
    <w:rsid w:val="003F63E3"/>
    <w:rsid w:val="003F6BA5"/>
    <w:rsid w:val="003F6D8C"/>
    <w:rsid w:val="003F6DE4"/>
    <w:rsid w:val="003F6F3D"/>
    <w:rsid w:val="00401E21"/>
    <w:rsid w:val="00402D5E"/>
    <w:rsid w:val="004038D6"/>
    <w:rsid w:val="00404017"/>
    <w:rsid w:val="004044F9"/>
    <w:rsid w:val="00406B56"/>
    <w:rsid w:val="00407FB2"/>
    <w:rsid w:val="00410C37"/>
    <w:rsid w:val="00410F23"/>
    <w:rsid w:val="004111C0"/>
    <w:rsid w:val="004152F2"/>
    <w:rsid w:val="0042033B"/>
    <w:rsid w:val="00420AA0"/>
    <w:rsid w:val="00420EA5"/>
    <w:rsid w:val="0042126C"/>
    <w:rsid w:val="00423216"/>
    <w:rsid w:val="00423F5E"/>
    <w:rsid w:val="004240B3"/>
    <w:rsid w:val="00425332"/>
    <w:rsid w:val="004257E5"/>
    <w:rsid w:val="00425A16"/>
    <w:rsid w:val="004278E5"/>
    <w:rsid w:val="004320FB"/>
    <w:rsid w:val="00432CCE"/>
    <w:rsid w:val="004330BF"/>
    <w:rsid w:val="00433D6A"/>
    <w:rsid w:val="00434143"/>
    <w:rsid w:val="004342AF"/>
    <w:rsid w:val="00434FB8"/>
    <w:rsid w:val="00436587"/>
    <w:rsid w:val="00440BF0"/>
    <w:rsid w:val="004414B5"/>
    <w:rsid w:val="004419D9"/>
    <w:rsid w:val="00442072"/>
    <w:rsid w:val="004434E9"/>
    <w:rsid w:val="00443796"/>
    <w:rsid w:val="00445865"/>
    <w:rsid w:val="004464D0"/>
    <w:rsid w:val="00446683"/>
    <w:rsid w:val="00447D68"/>
    <w:rsid w:val="00451058"/>
    <w:rsid w:val="0045138B"/>
    <w:rsid w:val="0045149A"/>
    <w:rsid w:val="0045150B"/>
    <w:rsid w:val="00452927"/>
    <w:rsid w:val="00453AF2"/>
    <w:rsid w:val="00455BC2"/>
    <w:rsid w:val="004562B2"/>
    <w:rsid w:val="004569CE"/>
    <w:rsid w:val="00456F5F"/>
    <w:rsid w:val="00460FF5"/>
    <w:rsid w:val="00461763"/>
    <w:rsid w:val="0046189E"/>
    <w:rsid w:val="00462CDD"/>
    <w:rsid w:val="00464A2F"/>
    <w:rsid w:val="00465C99"/>
    <w:rsid w:val="0046750F"/>
    <w:rsid w:val="00467672"/>
    <w:rsid w:val="00467D44"/>
    <w:rsid w:val="0047136D"/>
    <w:rsid w:val="004724F0"/>
    <w:rsid w:val="0047264D"/>
    <w:rsid w:val="00473328"/>
    <w:rsid w:val="00474787"/>
    <w:rsid w:val="004758E3"/>
    <w:rsid w:val="00476C48"/>
    <w:rsid w:val="00476FF4"/>
    <w:rsid w:val="00477D66"/>
    <w:rsid w:val="00480961"/>
    <w:rsid w:val="00480DDC"/>
    <w:rsid w:val="00482809"/>
    <w:rsid w:val="004830A7"/>
    <w:rsid w:val="00491073"/>
    <w:rsid w:val="00493C23"/>
    <w:rsid w:val="00495604"/>
    <w:rsid w:val="004956AB"/>
    <w:rsid w:val="00495A45"/>
    <w:rsid w:val="0049656A"/>
    <w:rsid w:val="00497D39"/>
    <w:rsid w:val="004A12F3"/>
    <w:rsid w:val="004A1601"/>
    <w:rsid w:val="004A2DFB"/>
    <w:rsid w:val="004A315B"/>
    <w:rsid w:val="004A3507"/>
    <w:rsid w:val="004A3560"/>
    <w:rsid w:val="004A3A07"/>
    <w:rsid w:val="004A509E"/>
    <w:rsid w:val="004A5113"/>
    <w:rsid w:val="004A573F"/>
    <w:rsid w:val="004A5A37"/>
    <w:rsid w:val="004A616C"/>
    <w:rsid w:val="004B07E6"/>
    <w:rsid w:val="004B09B3"/>
    <w:rsid w:val="004B13E0"/>
    <w:rsid w:val="004B1539"/>
    <w:rsid w:val="004B1666"/>
    <w:rsid w:val="004B2127"/>
    <w:rsid w:val="004B3A68"/>
    <w:rsid w:val="004B3B9A"/>
    <w:rsid w:val="004B3C40"/>
    <w:rsid w:val="004B3E3B"/>
    <w:rsid w:val="004B44F3"/>
    <w:rsid w:val="004B5D92"/>
    <w:rsid w:val="004B65C5"/>
    <w:rsid w:val="004B9B1A"/>
    <w:rsid w:val="004C05C5"/>
    <w:rsid w:val="004C0DF0"/>
    <w:rsid w:val="004C1094"/>
    <w:rsid w:val="004C1C29"/>
    <w:rsid w:val="004C2D74"/>
    <w:rsid w:val="004C36FD"/>
    <w:rsid w:val="004C3F5D"/>
    <w:rsid w:val="004C5089"/>
    <w:rsid w:val="004C61C2"/>
    <w:rsid w:val="004C7794"/>
    <w:rsid w:val="004D02A1"/>
    <w:rsid w:val="004D0F89"/>
    <w:rsid w:val="004D0F9F"/>
    <w:rsid w:val="004D2994"/>
    <w:rsid w:val="004D38B8"/>
    <w:rsid w:val="004D474E"/>
    <w:rsid w:val="004D4FE7"/>
    <w:rsid w:val="004D53FD"/>
    <w:rsid w:val="004D5D5F"/>
    <w:rsid w:val="004D749A"/>
    <w:rsid w:val="004E243F"/>
    <w:rsid w:val="004E4825"/>
    <w:rsid w:val="004E4F41"/>
    <w:rsid w:val="004E53CB"/>
    <w:rsid w:val="004E5832"/>
    <w:rsid w:val="004E5B7E"/>
    <w:rsid w:val="004E5E02"/>
    <w:rsid w:val="004E69DA"/>
    <w:rsid w:val="004E7782"/>
    <w:rsid w:val="004E7A8C"/>
    <w:rsid w:val="004F0AB1"/>
    <w:rsid w:val="004F2BB6"/>
    <w:rsid w:val="004F370E"/>
    <w:rsid w:val="004F397F"/>
    <w:rsid w:val="004F4193"/>
    <w:rsid w:val="004F5C02"/>
    <w:rsid w:val="004F61C2"/>
    <w:rsid w:val="004F6248"/>
    <w:rsid w:val="004F7666"/>
    <w:rsid w:val="004F774B"/>
    <w:rsid w:val="004F7C92"/>
    <w:rsid w:val="00500564"/>
    <w:rsid w:val="00501C02"/>
    <w:rsid w:val="00501D96"/>
    <w:rsid w:val="00502CD9"/>
    <w:rsid w:val="005050EA"/>
    <w:rsid w:val="0050523D"/>
    <w:rsid w:val="00506C57"/>
    <w:rsid w:val="00507BFF"/>
    <w:rsid w:val="005101DC"/>
    <w:rsid w:val="00510BDD"/>
    <w:rsid w:val="00510FAB"/>
    <w:rsid w:val="005117B2"/>
    <w:rsid w:val="00513487"/>
    <w:rsid w:val="00513557"/>
    <w:rsid w:val="00513F36"/>
    <w:rsid w:val="005145B2"/>
    <w:rsid w:val="0051464D"/>
    <w:rsid w:val="00514964"/>
    <w:rsid w:val="0051738F"/>
    <w:rsid w:val="00517568"/>
    <w:rsid w:val="00520DA7"/>
    <w:rsid w:val="005223BC"/>
    <w:rsid w:val="00523BE8"/>
    <w:rsid w:val="005243AF"/>
    <w:rsid w:val="00524A51"/>
    <w:rsid w:val="00525A3C"/>
    <w:rsid w:val="00526E7B"/>
    <w:rsid w:val="0052708B"/>
    <w:rsid w:val="00530AE3"/>
    <w:rsid w:val="00531192"/>
    <w:rsid w:val="0053310F"/>
    <w:rsid w:val="00535564"/>
    <w:rsid w:val="00540492"/>
    <w:rsid w:val="005408BE"/>
    <w:rsid w:val="0054125F"/>
    <w:rsid w:val="00541A7B"/>
    <w:rsid w:val="00541B5E"/>
    <w:rsid w:val="00541D0B"/>
    <w:rsid w:val="005424A6"/>
    <w:rsid w:val="0054353A"/>
    <w:rsid w:val="00545D49"/>
    <w:rsid w:val="00545E7C"/>
    <w:rsid w:val="00546FB3"/>
    <w:rsid w:val="005474B1"/>
    <w:rsid w:val="00547728"/>
    <w:rsid w:val="005478BB"/>
    <w:rsid w:val="0054790A"/>
    <w:rsid w:val="005510E2"/>
    <w:rsid w:val="0055451E"/>
    <w:rsid w:val="0055574E"/>
    <w:rsid w:val="00555B25"/>
    <w:rsid w:val="00555B9E"/>
    <w:rsid w:val="005568A4"/>
    <w:rsid w:val="005575F3"/>
    <w:rsid w:val="005576A1"/>
    <w:rsid w:val="0056024F"/>
    <w:rsid w:val="00560F41"/>
    <w:rsid w:val="00561753"/>
    <w:rsid w:val="00561D9B"/>
    <w:rsid w:val="00563A1B"/>
    <w:rsid w:val="005702C3"/>
    <w:rsid w:val="00570468"/>
    <w:rsid w:val="00570D75"/>
    <w:rsid w:val="00572F5A"/>
    <w:rsid w:val="00573C4A"/>
    <w:rsid w:val="00574F6B"/>
    <w:rsid w:val="00575E9E"/>
    <w:rsid w:val="00580D7F"/>
    <w:rsid w:val="00581C94"/>
    <w:rsid w:val="00582196"/>
    <w:rsid w:val="00585F6A"/>
    <w:rsid w:val="0058679E"/>
    <w:rsid w:val="005921D3"/>
    <w:rsid w:val="005933D2"/>
    <w:rsid w:val="00593675"/>
    <w:rsid w:val="00595371"/>
    <w:rsid w:val="005966D0"/>
    <w:rsid w:val="005976A4"/>
    <w:rsid w:val="005A243C"/>
    <w:rsid w:val="005A388A"/>
    <w:rsid w:val="005A3F31"/>
    <w:rsid w:val="005A41D5"/>
    <w:rsid w:val="005A4672"/>
    <w:rsid w:val="005A47C3"/>
    <w:rsid w:val="005A4CE9"/>
    <w:rsid w:val="005A5B31"/>
    <w:rsid w:val="005A5B34"/>
    <w:rsid w:val="005A7AC6"/>
    <w:rsid w:val="005A7F51"/>
    <w:rsid w:val="005B0DC9"/>
    <w:rsid w:val="005B143A"/>
    <w:rsid w:val="005B176E"/>
    <w:rsid w:val="005B3D5F"/>
    <w:rsid w:val="005B60C2"/>
    <w:rsid w:val="005B62A9"/>
    <w:rsid w:val="005B69FE"/>
    <w:rsid w:val="005C16FC"/>
    <w:rsid w:val="005C17D8"/>
    <w:rsid w:val="005C2755"/>
    <w:rsid w:val="005C284C"/>
    <w:rsid w:val="005C2902"/>
    <w:rsid w:val="005C452A"/>
    <w:rsid w:val="005C467D"/>
    <w:rsid w:val="005C4B22"/>
    <w:rsid w:val="005C5381"/>
    <w:rsid w:val="005C54C2"/>
    <w:rsid w:val="005C55BC"/>
    <w:rsid w:val="005C5EA8"/>
    <w:rsid w:val="005D0245"/>
    <w:rsid w:val="005D0558"/>
    <w:rsid w:val="005D0D3E"/>
    <w:rsid w:val="005D1EDA"/>
    <w:rsid w:val="005D2890"/>
    <w:rsid w:val="005D291C"/>
    <w:rsid w:val="005D2AAB"/>
    <w:rsid w:val="005D45EE"/>
    <w:rsid w:val="005D4D15"/>
    <w:rsid w:val="005D5DC2"/>
    <w:rsid w:val="005D68A0"/>
    <w:rsid w:val="005E145E"/>
    <w:rsid w:val="005E2132"/>
    <w:rsid w:val="005E2FDA"/>
    <w:rsid w:val="005E3541"/>
    <w:rsid w:val="005E3D4D"/>
    <w:rsid w:val="005E4C9A"/>
    <w:rsid w:val="005E54FA"/>
    <w:rsid w:val="005E5B61"/>
    <w:rsid w:val="005E5F50"/>
    <w:rsid w:val="005E68B9"/>
    <w:rsid w:val="005F23D0"/>
    <w:rsid w:val="005F244D"/>
    <w:rsid w:val="005F2B72"/>
    <w:rsid w:val="005F3080"/>
    <w:rsid w:val="005F378C"/>
    <w:rsid w:val="005F3D83"/>
    <w:rsid w:val="005F5F15"/>
    <w:rsid w:val="005F6014"/>
    <w:rsid w:val="005F69A8"/>
    <w:rsid w:val="005F7522"/>
    <w:rsid w:val="0060276E"/>
    <w:rsid w:val="006027DC"/>
    <w:rsid w:val="00602854"/>
    <w:rsid w:val="00602978"/>
    <w:rsid w:val="00602B63"/>
    <w:rsid w:val="00602E87"/>
    <w:rsid w:val="006039D7"/>
    <w:rsid w:val="00603E6B"/>
    <w:rsid w:val="00604DFC"/>
    <w:rsid w:val="00605A8A"/>
    <w:rsid w:val="00605DAF"/>
    <w:rsid w:val="00606266"/>
    <w:rsid w:val="006062F6"/>
    <w:rsid w:val="00612310"/>
    <w:rsid w:val="00612D59"/>
    <w:rsid w:val="006135F7"/>
    <w:rsid w:val="00615877"/>
    <w:rsid w:val="006161FF"/>
    <w:rsid w:val="00616BEE"/>
    <w:rsid w:val="0061701D"/>
    <w:rsid w:val="006240B9"/>
    <w:rsid w:val="006243B2"/>
    <w:rsid w:val="00624CCB"/>
    <w:rsid w:val="006277B5"/>
    <w:rsid w:val="00630861"/>
    <w:rsid w:val="006323FE"/>
    <w:rsid w:val="00633141"/>
    <w:rsid w:val="00633384"/>
    <w:rsid w:val="00636727"/>
    <w:rsid w:val="00636D4C"/>
    <w:rsid w:val="00636E9F"/>
    <w:rsid w:val="006372B4"/>
    <w:rsid w:val="006403D3"/>
    <w:rsid w:val="00640EA7"/>
    <w:rsid w:val="0064172C"/>
    <w:rsid w:val="00641D62"/>
    <w:rsid w:val="00642ECA"/>
    <w:rsid w:val="00644042"/>
    <w:rsid w:val="0064425A"/>
    <w:rsid w:val="00646E95"/>
    <w:rsid w:val="00647C90"/>
    <w:rsid w:val="0064A1D3"/>
    <w:rsid w:val="00651D01"/>
    <w:rsid w:val="00652262"/>
    <w:rsid w:val="006522D8"/>
    <w:rsid w:val="006542C5"/>
    <w:rsid w:val="00654B40"/>
    <w:rsid w:val="00656748"/>
    <w:rsid w:val="00656C82"/>
    <w:rsid w:val="006602E4"/>
    <w:rsid w:val="00660528"/>
    <w:rsid w:val="00660D0E"/>
    <w:rsid w:val="00660D19"/>
    <w:rsid w:val="00662753"/>
    <w:rsid w:val="00662904"/>
    <w:rsid w:val="00663A62"/>
    <w:rsid w:val="00663B38"/>
    <w:rsid w:val="00663FD8"/>
    <w:rsid w:val="006648F9"/>
    <w:rsid w:val="006654CD"/>
    <w:rsid w:val="00665766"/>
    <w:rsid w:val="00665AB4"/>
    <w:rsid w:val="00666970"/>
    <w:rsid w:val="00667225"/>
    <w:rsid w:val="00667339"/>
    <w:rsid w:val="006703D5"/>
    <w:rsid w:val="00671490"/>
    <w:rsid w:val="00671725"/>
    <w:rsid w:val="00671E18"/>
    <w:rsid w:val="00673532"/>
    <w:rsid w:val="006745B5"/>
    <w:rsid w:val="006758B0"/>
    <w:rsid w:val="0067592C"/>
    <w:rsid w:val="00677285"/>
    <w:rsid w:val="006807D0"/>
    <w:rsid w:val="0068355C"/>
    <w:rsid w:val="0068543F"/>
    <w:rsid w:val="00686EC4"/>
    <w:rsid w:val="00687DE7"/>
    <w:rsid w:val="00687FFD"/>
    <w:rsid w:val="006902DF"/>
    <w:rsid w:val="00690C72"/>
    <w:rsid w:val="0069151A"/>
    <w:rsid w:val="00692A51"/>
    <w:rsid w:val="0069332B"/>
    <w:rsid w:val="0069412B"/>
    <w:rsid w:val="0069515A"/>
    <w:rsid w:val="006951FE"/>
    <w:rsid w:val="00695AE0"/>
    <w:rsid w:val="006971F5"/>
    <w:rsid w:val="00697C3F"/>
    <w:rsid w:val="006A0191"/>
    <w:rsid w:val="006A2F48"/>
    <w:rsid w:val="006A3141"/>
    <w:rsid w:val="006A3D11"/>
    <w:rsid w:val="006A6AF4"/>
    <w:rsid w:val="006B213B"/>
    <w:rsid w:val="006B2D5E"/>
    <w:rsid w:val="006B315B"/>
    <w:rsid w:val="006B4721"/>
    <w:rsid w:val="006B4D9C"/>
    <w:rsid w:val="006B6B5E"/>
    <w:rsid w:val="006B740B"/>
    <w:rsid w:val="006B78EE"/>
    <w:rsid w:val="006C1871"/>
    <w:rsid w:val="006C20FD"/>
    <w:rsid w:val="006C2B57"/>
    <w:rsid w:val="006C2C44"/>
    <w:rsid w:val="006C35E5"/>
    <w:rsid w:val="006C3926"/>
    <w:rsid w:val="006C3C76"/>
    <w:rsid w:val="006C473C"/>
    <w:rsid w:val="006C4930"/>
    <w:rsid w:val="006C71C3"/>
    <w:rsid w:val="006C7362"/>
    <w:rsid w:val="006C7FBA"/>
    <w:rsid w:val="006D0E53"/>
    <w:rsid w:val="006D19CB"/>
    <w:rsid w:val="006D357A"/>
    <w:rsid w:val="006D4E4B"/>
    <w:rsid w:val="006D5279"/>
    <w:rsid w:val="006D5467"/>
    <w:rsid w:val="006E09FA"/>
    <w:rsid w:val="006E130E"/>
    <w:rsid w:val="006E2063"/>
    <w:rsid w:val="006E386C"/>
    <w:rsid w:val="006E558B"/>
    <w:rsid w:val="006E6602"/>
    <w:rsid w:val="006E75FE"/>
    <w:rsid w:val="006F335D"/>
    <w:rsid w:val="006F46FF"/>
    <w:rsid w:val="006F4E2D"/>
    <w:rsid w:val="006F5586"/>
    <w:rsid w:val="006F55FA"/>
    <w:rsid w:val="006F6092"/>
    <w:rsid w:val="006F6F11"/>
    <w:rsid w:val="00700255"/>
    <w:rsid w:val="00701FD5"/>
    <w:rsid w:val="007025AA"/>
    <w:rsid w:val="00703605"/>
    <w:rsid w:val="007036A9"/>
    <w:rsid w:val="00705E99"/>
    <w:rsid w:val="00706B24"/>
    <w:rsid w:val="00711D2D"/>
    <w:rsid w:val="0071386E"/>
    <w:rsid w:val="00714C4D"/>
    <w:rsid w:val="00714D51"/>
    <w:rsid w:val="00715604"/>
    <w:rsid w:val="00715F37"/>
    <w:rsid w:val="00720670"/>
    <w:rsid w:val="0072129B"/>
    <w:rsid w:val="00721306"/>
    <w:rsid w:val="00721CDD"/>
    <w:rsid w:val="00723283"/>
    <w:rsid w:val="007242A4"/>
    <w:rsid w:val="007242ED"/>
    <w:rsid w:val="00724992"/>
    <w:rsid w:val="00725852"/>
    <w:rsid w:val="007305BA"/>
    <w:rsid w:val="0073283C"/>
    <w:rsid w:val="007328FD"/>
    <w:rsid w:val="00732DAA"/>
    <w:rsid w:val="00733A90"/>
    <w:rsid w:val="00733F96"/>
    <w:rsid w:val="00733FC4"/>
    <w:rsid w:val="00737517"/>
    <w:rsid w:val="00737AA0"/>
    <w:rsid w:val="00737ECD"/>
    <w:rsid w:val="007434A5"/>
    <w:rsid w:val="00743520"/>
    <w:rsid w:val="007439A4"/>
    <w:rsid w:val="00744B78"/>
    <w:rsid w:val="0074523F"/>
    <w:rsid w:val="00745A5A"/>
    <w:rsid w:val="00745FD6"/>
    <w:rsid w:val="0074641E"/>
    <w:rsid w:val="0074783C"/>
    <w:rsid w:val="00751CC5"/>
    <w:rsid w:val="00751E24"/>
    <w:rsid w:val="0075293B"/>
    <w:rsid w:val="00753691"/>
    <w:rsid w:val="00754662"/>
    <w:rsid w:val="0075553B"/>
    <w:rsid w:val="00755A2C"/>
    <w:rsid w:val="00755B54"/>
    <w:rsid w:val="00755D80"/>
    <w:rsid w:val="00756C73"/>
    <w:rsid w:val="007600BA"/>
    <w:rsid w:val="00762007"/>
    <w:rsid w:val="00762114"/>
    <w:rsid w:val="0076236D"/>
    <w:rsid w:val="00762ACC"/>
    <w:rsid w:val="0076316F"/>
    <w:rsid w:val="0076396F"/>
    <w:rsid w:val="007639AF"/>
    <w:rsid w:val="0076439E"/>
    <w:rsid w:val="00767CC5"/>
    <w:rsid w:val="0077105E"/>
    <w:rsid w:val="00771179"/>
    <w:rsid w:val="00771D4A"/>
    <w:rsid w:val="00771FC3"/>
    <w:rsid w:val="00773115"/>
    <w:rsid w:val="007746D6"/>
    <w:rsid w:val="007752F4"/>
    <w:rsid w:val="007760ED"/>
    <w:rsid w:val="0078196F"/>
    <w:rsid w:val="007825AA"/>
    <w:rsid w:val="007828D4"/>
    <w:rsid w:val="00783B1F"/>
    <w:rsid w:val="00786085"/>
    <w:rsid w:val="00786DBE"/>
    <w:rsid w:val="007877B8"/>
    <w:rsid w:val="007913D8"/>
    <w:rsid w:val="0079159F"/>
    <w:rsid w:val="00792A07"/>
    <w:rsid w:val="007943FC"/>
    <w:rsid w:val="0079504E"/>
    <w:rsid w:val="00796026"/>
    <w:rsid w:val="007A03E9"/>
    <w:rsid w:val="007A0D9F"/>
    <w:rsid w:val="007A2FD0"/>
    <w:rsid w:val="007A3E78"/>
    <w:rsid w:val="007A51AF"/>
    <w:rsid w:val="007B04F2"/>
    <w:rsid w:val="007B0ECA"/>
    <w:rsid w:val="007B120F"/>
    <w:rsid w:val="007B2032"/>
    <w:rsid w:val="007B5D0A"/>
    <w:rsid w:val="007B5FA6"/>
    <w:rsid w:val="007B7989"/>
    <w:rsid w:val="007C0B80"/>
    <w:rsid w:val="007C17DD"/>
    <w:rsid w:val="007C1F12"/>
    <w:rsid w:val="007C2EBA"/>
    <w:rsid w:val="007C6086"/>
    <w:rsid w:val="007C7414"/>
    <w:rsid w:val="007D0C70"/>
    <w:rsid w:val="007D1F16"/>
    <w:rsid w:val="007D211B"/>
    <w:rsid w:val="007D2964"/>
    <w:rsid w:val="007D3EAB"/>
    <w:rsid w:val="007D408C"/>
    <w:rsid w:val="007D530D"/>
    <w:rsid w:val="007D6CE4"/>
    <w:rsid w:val="007D70C5"/>
    <w:rsid w:val="007E0A6F"/>
    <w:rsid w:val="007E0D11"/>
    <w:rsid w:val="007E0D45"/>
    <w:rsid w:val="007E1EDD"/>
    <w:rsid w:val="007E3DAB"/>
    <w:rsid w:val="007E516B"/>
    <w:rsid w:val="007E5E18"/>
    <w:rsid w:val="007F0C1A"/>
    <w:rsid w:val="007F0F39"/>
    <w:rsid w:val="007F2621"/>
    <w:rsid w:val="007F2D96"/>
    <w:rsid w:val="007F3C91"/>
    <w:rsid w:val="007F3D9B"/>
    <w:rsid w:val="007F5144"/>
    <w:rsid w:val="007F5A2B"/>
    <w:rsid w:val="007F60D9"/>
    <w:rsid w:val="007F6C55"/>
    <w:rsid w:val="00800826"/>
    <w:rsid w:val="00800FB4"/>
    <w:rsid w:val="00801240"/>
    <w:rsid w:val="0080148A"/>
    <w:rsid w:val="00801977"/>
    <w:rsid w:val="00802669"/>
    <w:rsid w:val="00803795"/>
    <w:rsid w:val="00805FD0"/>
    <w:rsid w:val="00806E11"/>
    <w:rsid w:val="008078D6"/>
    <w:rsid w:val="0081052D"/>
    <w:rsid w:val="00811FBC"/>
    <w:rsid w:val="0081223B"/>
    <w:rsid w:val="00812E20"/>
    <w:rsid w:val="008131BF"/>
    <w:rsid w:val="00815022"/>
    <w:rsid w:val="00817CEB"/>
    <w:rsid w:val="008208D0"/>
    <w:rsid w:val="0082154C"/>
    <w:rsid w:val="00823E58"/>
    <w:rsid w:val="0082406E"/>
    <w:rsid w:val="008310B1"/>
    <w:rsid w:val="00831C49"/>
    <w:rsid w:val="00832115"/>
    <w:rsid w:val="00832F6A"/>
    <w:rsid w:val="008332D8"/>
    <w:rsid w:val="00833B35"/>
    <w:rsid w:val="008351CE"/>
    <w:rsid w:val="00835BF2"/>
    <w:rsid w:val="008370B5"/>
    <w:rsid w:val="0084145B"/>
    <w:rsid w:val="00841674"/>
    <w:rsid w:val="00841E0B"/>
    <w:rsid w:val="00842EAE"/>
    <w:rsid w:val="00843E27"/>
    <w:rsid w:val="008445CF"/>
    <w:rsid w:val="0084498B"/>
    <w:rsid w:val="0084723C"/>
    <w:rsid w:val="008501C4"/>
    <w:rsid w:val="008504D3"/>
    <w:rsid w:val="00851577"/>
    <w:rsid w:val="0085190B"/>
    <w:rsid w:val="00851AED"/>
    <w:rsid w:val="0085219B"/>
    <w:rsid w:val="008531C3"/>
    <w:rsid w:val="00854593"/>
    <w:rsid w:val="00854742"/>
    <w:rsid w:val="00854E69"/>
    <w:rsid w:val="00855DBA"/>
    <w:rsid w:val="00856B80"/>
    <w:rsid w:val="0085706B"/>
    <w:rsid w:val="00860754"/>
    <w:rsid w:val="00861950"/>
    <w:rsid w:val="008620F5"/>
    <w:rsid w:val="00862D5A"/>
    <w:rsid w:val="00863037"/>
    <w:rsid w:val="008658D6"/>
    <w:rsid w:val="0086687E"/>
    <w:rsid w:val="0086699F"/>
    <w:rsid w:val="00867DCA"/>
    <w:rsid w:val="008705AB"/>
    <w:rsid w:val="0087072F"/>
    <w:rsid w:val="00870DB4"/>
    <w:rsid w:val="00871536"/>
    <w:rsid w:val="0087204C"/>
    <w:rsid w:val="0087254E"/>
    <w:rsid w:val="008727A2"/>
    <w:rsid w:val="00872A94"/>
    <w:rsid w:val="00873C7E"/>
    <w:rsid w:val="00873CBE"/>
    <w:rsid w:val="00873EE7"/>
    <w:rsid w:val="008754B7"/>
    <w:rsid w:val="00875DF3"/>
    <w:rsid w:val="00877747"/>
    <w:rsid w:val="008778D3"/>
    <w:rsid w:val="00880381"/>
    <w:rsid w:val="00880C26"/>
    <w:rsid w:val="00880EFE"/>
    <w:rsid w:val="0088254E"/>
    <w:rsid w:val="0088344D"/>
    <w:rsid w:val="0088349A"/>
    <w:rsid w:val="00883D24"/>
    <w:rsid w:val="008842CC"/>
    <w:rsid w:val="0088657A"/>
    <w:rsid w:val="00886F1F"/>
    <w:rsid w:val="00891014"/>
    <w:rsid w:val="008918F6"/>
    <w:rsid w:val="00891A06"/>
    <w:rsid w:val="00893B11"/>
    <w:rsid w:val="00894AEE"/>
    <w:rsid w:val="008952E3"/>
    <w:rsid w:val="008959EF"/>
    <w:rsid w:val="008A0E32"/>
    <w:rsid w:val="008A19CF"/>
    <w:rsid w:val="008A2292"/>
    <w:rsid w:val="008A3036"/>
    <w:rsid w:val="008A4645"/>
    <w:rsid w:val="008A4E42"/>
    <w:rsid w:val="008A5656"/>
    <w:rsid w:val="008A64A3"/>
    <w:rsid w:val="008B0820"/>
    <w:rsid w:val="008B15C5"/>
    <w:rsid w:val="008B32A9"/>
    <w:rsid w:val="008B3EDE"/>
    <w:rsid w:val="008B4AB8"/>
    <w:rsid w:val="008B6158"/>
    <w:rsid w:val="008B67EB"/>
    <w:rsid w:val="008C0A42"/>
    <w:rsid w:val="008C1542"/>
    <w:rsid w:val="008C386A"/>
    <w:rsid w:val="008C418E"/>
    <w:rsid w:val="008C4FFE"/>
    <w:rsid w:val="008C5E41"/>
    <w:rsid w:val="008C7CAE"/>
    <w:rsid w:val="008D0895"/>
    <w:rsid w:val="008D1865"/>
    <w:rsid w:val="008D28ED"/>
    <w:rsid w:val="008D2A46"/>
    <w:rsid w:val="008D3235"/>
    <w:rsid w:val="008D3859"/>
    <w:rsid w:val="008D56F0"/>
    <w:rsid w:val="008D661D"/>
    <w:rsid w:val="008D7162"/>
    <w:rsid w:val="008D721B"/>
    <w:rsid w:val="008E017A"/>
    <w:rsid w:val="008E1DA2"/>
    <w:rsid w:val="008E3023"/>
    <w:rsid w:val="008E32FE"/>
    <w:rsid w:val="008E5A54"/>
    <w:rsid w:val="008E6100"/>
    <w:rsid w:val="008E7380"/>
    <w:rsid w:val="008F030B"/>
    <w:rsid w:val="008F0373"/>
    <w:rsid w:val="008F0436"/>
    <w:rsid w:val="008F0A90"/>
    <w:rsid w:val="008F1655"/>
    <w:rsid w:val="008F18FE"/>
    <w:rsid w:val="008F1D81"/>
    <w:rsid w:val="008F31B8"/>
    <w:rsid w:val="008F3758"/>
    <w:rsid w:val="008F44BC"/>
    <w:rsid w:val="008F473D"/>
    <w:rsid w:val="008F65B8"/>
    <w:rsid w:val="009000B4"/>
    <w:rsid w:val="009000F8"/>
    <w:rsid w:val="00902073"/>
    <w:rsid w:val="00902C03"/>
    <w:rsid w:val="0090346F"/>
    <w:rsid w:val="009041A5"/>
    <w:rsid w:val="0090470B"/>
    <w:rsid w:val="00904895"/>
    <w:rsid w:val="00904FA8"/>
    <w:rsid w:val="00905BAE"/>
    <w:rsid w:val="009077E2"/>
    <w:rsid w:val="009109BC"/>
    <w:rsid w:val="0091156A"/>
    <w:rsid w:val="00913DEB"/>
    <w:rsid w:val="00913FB3"/>
    <w:rsid w:val="00914DB2"/>
    <w:rsid w:val="009164B9"/>
    <w:rsid w:val="00916B94"/>
    <w:rsid w:val="00920171"/>
    <w:rsid w:val="00920791"/>
    <w:rsid w:val="00920F0B"/>
    <w:rsid w:val="00921409"/>
    <w:rsid w:val="00922FC9"/>
    <w:rsid w:val="0092514B"/>
    <w:rsid w:val="00925F19"/>
    <w:rsid w:val="00926ED0"/>
    <w:rsid w:val="0093019A"/>
    <w:rsid w:val="009316C0"/>
    <w:rsid w:val="00933352"/>
    <w:rsid w:val="009357F6"/>
    <w:rsid w:val="009358C5"/>
    <w:rsid w:val="0093676F"/>
    <w:rsid w:val="00936C37"/>
    <w:rsid w:val="009374C4"/>
    <w:rsid w:val="00941AAA"/>
    <w:rsid w:val="0094206E"/>
    <w:rsid w:val="00945191"/>
    <w:rsid w:val="0094530E"/>
    <w:rsid w:val="009472DB"/>
    <w:rsid w:val="00947961"/>
    <w:rsid w:val="00947B44"/>
    <w:rsid w:val="00951365"/>
    <w:rsid w:val="00951AC6"/>
    <w:rsid w:val="00951E1B"/>
    <w:rsid w:val="00952584"/>
    <w:rsid w:val="00952607"/>
    <w:rsid w:val="009553E3"/>
    <w:rsid w:val="00955DB8"/>
    <w:rsid w:val="009566CD"/>
    <w:rsid w:val="0095762F"/>
    <w:rsid w:val="00957E3C"/>
    <w:rsid w:val="00961E86"/>
    <w:rsid w:val="00962E9D"/>
    <w:rsid w:val="00963A33"/>
    <w:rsid w:val="009645C2"/>
    <w:rsid w:val="00964919"/>
    <w:rsid w:val="00965742"/>
    <w:rsid w:val="00966B5E"/>
    <w:rsid w:val="00966E1A"/>
    <w:rsid w:val="00971B88"/>
    <w:rsid w:val="00971C9A"/>
    <w:rsid w:val="009732F3"/>
    <w:rsid w:val="0097520F"/>
    <w:rsid w:val="0097527E"/>
    <w:rsid w:val="00975743"/>
    <w:rsid w:val="00975DB0"/>
    <w:rsid w:val="00975DFB"/>
    <w:rsid w:val="0098151C"/>
    <w:rsid w:val="0098210F"/>
    <w:rsid w:val="009829EB"/>
    <w:rsid w:val="00982E67"/>
    <w:rsid w:val="009846FE"/>
    <w:rsid w:val="0098715B"/>
    <w:rsid w:val="0099114E"/>
    <w:rsid w:val="0099137E"/>
    <w:rsid w:val="00992E9E"/>
    <w:rsid w:val="009946DF"/>
    <w:rsid w:val="00994F3C"/>
    <w:rsid w:val="00995862"/>
    <w:rsid w:val="00995DB6"/>
    <w:rsid w:val="009A1C80"/>
    <w:rsid w:val="009A2005"/>
    <w:rsid w:val="009A32F1"/>
    <w:rsid w:val="009A455C"/>
    <w:rsid w:val="009A5A5C"/>
    <w:rsid w:val="009A6162"/>
    <w:rsid w:val="009A651E"/>
    <w:rsid w:val="009A7CD2"/>
    <w:rsid w:val="009B12CA"/>
    <w:rsid w:val="009B2614"/>
    <w:rsid w:val="009B2657"/>
    <w:rsid w:val="009B4584"/>
    <w:rsid w:val="009B5394"/>
    <w:rsid w:val="009B6701"/>
    <w:rsid w:val="009B7973"/>
    <w:rsid w:val="009C0206"/>
    <w:rsid w:val="009C176E"/>
    <w:rsid w:val="009C1834"/>
    <w:rsid w:val="009C1933"/>
    <w:rsid w:val="009C1B08"/>
    <w:rsid w:val="009C261D"/>
    <w:rsid w:val="009C35D2"/>
    <w:rsid w:val="009C4C13"/>
    <w:rsid w:val="009C5726"/>
    <w:rsid w:val="009C6D15"/>
    <w:rsid w:val="009C799E"/>
    <w:rsid w:val="009D02C8"/>
    <w:rsid w:val="009D3AF0"/>
    <w:rsid w:val="009D4CD1"/>
    <w:rsid w:val="009D5107"/>
    <w:rsid w:val="009E0A73"/>
    <w:rsid w:val="009E0AF7"/>
    <w:rsid w:val="009E0DAF"/>
    <w:rsid w:val="009E1E0C"/>
    <w:rsid w:val="009E4110"/>
    <w:rsid w:val="009E4B4D"/>
    <w:rsid w:val="009E61E4"/>
    <w:rsid w:val="009E6B94"/>
    <w:rsid w:val="009F0CAC"/>
    <w:rsid w:val="009F318C"/>
    <w:rsid w:val="009F37BE"/>
    <w:rsid w:val="009F3EB7"/>
    <w:rsid w:val="009F4052"/>
    <w:rsid w:val="009F43DC"/>
    <w:rsid w:val="009F7CAA"/>
    <w:rsid w:val="00A0034B"/>
    <w:rsid w:val="00A01CB5"/>
    <w:rsid w:val="00A058B6"/>
    <w:rsid w:val="00A07EA3"/>
    <w:rsid w:val="00A11AF2"/>
    <w:rsid w:val="00A14DD0"/>
    <w:rsid w:val="00A1509D"/>
    <w:rsid w:val="00A15E82"/>
    <w:rsid w:val="00A16A52"/>
    <w:rsid w:val="00A16DF5"/>
    <w:rsid w:val="00A23C44"/>
    <w:rsid w:val="00A25EFA"/>
    <w:rsid w:val="00A26190"/>
    <w:rsid w:val="00A26C1C"/>
    <w:rsid w:val="00A27E6C"/>
    <w:rsid w:val="00A30AF3"/>
    <w:rsid w:val="00A313A5"/>
    <w:rsid w:val="00A318FF"/>
    <w:rsid w:val="00A3490F"/>
    <w:rsid w:val="00A34D65"/>
    <w:rsid w:val="00A35148"/>
    <w:rsid w:val="00A3528E"/>
    <w:rsid w:val="00A37E82"/>
    <w:rsid w:val="00A406FE"/>
    <w:rsid w:val="00A430BD"/>
    <w:rsid w:val="00A434FD"/>
    <w:rsid w:val="00A459C4"/>
    <w:rsid w:val="00A4763D"/>
    <w:rsid w:val="00A47788"/>
    <w:rsid w:val="00A47F75"/>
    <w:rsid w:val="00A50A95"/>
    <w:rsid w:val="00A50C8E"/>
    <w:rsid w:val="00A51801"/>
    <w:rsid w:val="00A51AB8"/>
    <w:rsid w:val="00A52201"/>
    <w:rsid w:val="00A52DFF"/>
    <w:rsid w:val="00A53105"/>
    <w:rsid w:val="00A54394"/>
    <w:rsid w:val="00A545A0"/>
    <w:rsid w:val="00A54F50"/>
    <w:rsid w:val="00A55777"/>
    <w:rsid w:val="00A55D17"/>
    <w:rsid w:val="00A55D73"/>
    <w:rsid w:val="00A61B7A"/>
    <w:rsid w:val="00A61FFC"/>
    <w:rsid w:val="00A629BC"/>
    <w:rsid w:val="00A6370E"/>
    <w:rsid w:val="00A63F77"/>
    <w:rsid w:val="00A643AE"/>
    <w:rsid w:val="00A64D58"/>
    <w:rsid w:val="00A65C17"/>
    <w:rsid w:val="00A65D01"/>
    <w:rsid w:val="00A65D2D"/>
    <w:rsid w:val="00A662BF"/>
    <w:rsid w:val="00A6655D"/>
    <w:rsid w:val="00A66846"/>
    <w:rsid w:val="00A6723A"/>
    <w:rsid w:val="00A67C1D"/>
    <w:rsid w:val="00A67E7B"/>
    <w:rsid w:val="00A71F67"/>
    <w:rsid w:val="00A72811"/>
    <w:rsid w:val="00A7299B"/>
    <w:rsid w:val="00A72D21"/>
    <w:rsid w:val="00A72D6C"/>
    <w:rsid w:val="00A73119"/>
    <w:rsid w:val="00A733BB"/>
    <w:rsid w:val="00A73445"/>
    <w:rsid w:val="00A76728"/>
    <w:rsid w:val="00A77634"/>
    <w:rsid w:val="00A77EC7"/>
    <w:rsid w:val="00A80923"/>
    <w:rsid w:val="00A80B00"/>
    <w:rsid w:val="00A811AE"/>
    <w:rsid w:val="00A825DE"/>
    <w:rsid w:val="00A84350"/>
    <w:rsid w:val="00A84434"/>
    <w:rsid w:val="00A85760"/>
    <w:rsid w:val="00A8606F"/>
    <w:rsid w:val="00A90384"/>
    <w:rsid w:val="00A90772"/>
    <w:rsid w:val="00A90822"/>
    <w:rsid w:val="00A911D0"/>
    <w:rsid w:val="00A9244A"/>
    <w:rsid w:val="00A93A25"/>
    <w:rsid w:val="00A93E9D"/>
    <w:rsid w:val="00A9426A"/>
    <w:rsid w:val="00A94C36"/>
    <w:rsid w:val="00A94D67"/>
    <w:rsid w:val="00A959AD"/>
    <w:rsid w:val="00A95AEE"/>
    <w:rsid w:val="00A97490"/>
    <w:rsid w:val="00A97FB0"/>
    <w:rsid w:val="00AA06E0"/>
    <w:rsid w:val="00AA0BFF"/>
    <w:rsid w:val="00AA1DAD"/>
    <w:rsid w:val="00AA25AF"/>
    <w:rsid w:val="00AA2D9D"/>
    <w:rsid w:val="00AA3A29"/>
    <w:rsid w:val="00AA3BD7"/>
    <w:rsid w:val="00AA484A"/>
    <w:rsid w:val="00AA55FB"/>
    <w:rsid w:val="00AA69CD"/>
    <w:rsid w:val="00AA6FF0"/>
    <w:rsid w:val="00AA76BA"/>
    <w:rsid w:val="00AA7894"/>
    <w:rsid w:val="00AB089E"/>
    <w:rsid w:val="00AB0FE9"/>
    <w:rsid w:val="00AB11FD"/>
    <w:rsid w:val="00AB19F4"/>
    <w:rsid w:val="00AB1C63"/>
    <w:rsid w:val="00AB2877"/>
    <w:rsid w:val="00AB5083"/>
    <w:rsid w:val="00AB7B0F"/>
    <w:rsid w:val="00AC04C5"/>
    <w:rsid w:val="00AC1119"/>
    <w:rsid w:val="00AC208F"/>
    <w:rsid w:val="00AC339A"/>
    <w:rsid w:val="00AC498A"/>
    <w:rsid w:val="00AC5072"/>
    <w:rsid w:val="00AC5D95"/>
    <w:rsid w:val="00AC68F1"/>
    <w:rsid w:val="00AC75D5"/>
    <w:rsid w:val="00AC7795"/>
    <w:rsid w:val="00AD1903"/>
    <w:rsid w:val="00AD53C2"/>
    <w:rsid w:val="00AD63E2"/>
    <w:rsid w:val="00AD7149"/>
    <w:rsid w:val="00AD7249"/>
    <w:rsid w:val="00AE04D6"/>
    <w:rsid w:val="00AE289F"/>
    <w:rsid w:val="00AE2F68"/>
    <w:rsid w:val="00AE35F6"/>
    <w:rsid w:val="00AE3AA9"/>
    <w:rsid w:val="00AE5ADE"/>
    <w:rsid w:val="00AE62F2"/>
    <w:rsid w:val="00AE6F8B"/>
    <w:rsid w:val="00AE704A"/>
    <w:rsid w:val="00AE7DDC"/>
    <w:rsid w:val="00AF17DB"/>
    <w:rsid w:val="00AF25D7"/>
    <w:rsid w:val="00AF2716"/>
    <w:rsid w:val="00AF2AC8"/>
    <w:rsid w:val="00AF30F7"/>
    <w:rsid w:val="00AF3869"/>
    <w:rsid w:val="00AF454E"/>
    <w:rsid w:val="00AF4B3C"/>
    <w:rsid w:val="00AF5F1D"/>
    <w:rsid w:val="00AF6B43"/>
    <w:rsid w:val="00AF6B99"/>
    <w:rsid w:val="00AF7B4A"/>
    <w:rsid w:val="00B0057F"/>
    <w:rsid w:val="00B03AA2"/>
    <w:rsid w:val="00B03B15"/>
    <w:rsid w:val="00B0483E"/>
    <w:rsid w:val="00B04D96"/>
    <w:rsid w:val="00B06BB6"/>
    <w:rsid w:val="00B07807"/>
    <w:rsid w:val="00B10C7F"/>
    <w:rsid w:val="00B1512B"/>
    <w:rsid w:val="00B178C3"/>
    <w:rsid w:val="00B2053C"/>
    <w:rsid w:val="00B212A7"/>
    <w:rsid w:val="00B2146A"/>
    <w:rsid w:val="00B22BF7"/>
    <w:rsid w:val="00B2550A"/>
    <w:rsid w:val="00B25DAF"/>
    <w:rsid w:val="00B26287"/>
    <w:rsid w:val="00B267DC"/>
    <w:rsid w:val="00B26B0C"/>
    <w:rsid w:val="00B27EDD"/>
    <w:rsid w:val="00B27EEC"/>
    <w:rsid w:val="00B31079"/>
    <w:rsid w:val="00B31D5C"/>
    <w:rsid w:val="00B32236"/>
    <w:rsid w:val="00B3262B"/>
    <w:rsid w:val="00B32B5D"/>
    <w:rsid w:val="00B338C2"/>
    <w:rsid w:val="00B35219"/>
    <w:rsid w:val="00B3522F"/>
    <w:rsid w:val="00B35A62"/>
    <w:rsid w:val="00B35A67"/>
    <w:rsid w:val="00B3621F"/>
    <w:rsid w:val="00B36555"/>
    <w:rsid w:val="00B36F45"/>
    <w:rsid w:val="00B407D8"/>
    <w:rsid w:val="00B41410"/>
    <w:rsid w:val="00B416E5"/>
    <w:rsid w:val="00B4179F"/>
    <w:rsid w:val="00B41EF0"/>
    <w:rsid w:val="00B4255C"/>
    <w:rsid w:val="00B42F73"/>
    <w:rsid w:val="00B43084"/>
    <w:rsid w:val="00B43182"/>
    <w:rsid w:val="00B502CA"/>
    <w:rsid w:val="00B5159B"/>
    <w:rsid w:val="00B5159D"/>
    <w:rsid w:val="00B5338D"/>
    <w:rsid w:val="00B5378D"/>
    <w:rsid w:val="00B539B4"/>
    <w:rsid w:val="00B54126"/>
    <w:rsid w:val="00B5536A"/>
    <w:rsid w:val="00B55688"/>
    <w:rsid w:val="00B5654E"/>
    <w:rsid w:val="00B567D0"/>
    <w:rsid w:val="00B56AAB"/>
    <w:rsid w:val="00B57823"/>
    <w:rsid w:val="00B61357"/>
    <w:rsid w:val="00B62F7B"/>
    <w:rsid w:val="00B63A8D"/>
    <w:rsid w:val="00B64025"/>
    <w:rsid w:val="00B64E7F"/>
    <w:rsid w:val="00B6590B"/>
    <w:rsid w:val="00B6601C"/>
    <w:rsid w:val="00B67693"/>
    <w:rsid w:val="00B67F11"/>
    <w:rsid w:val="00B7005A"/>
    <w:rsid w:val="00B7058B"/>
    <w:rsid w:val="00B70AEE"/>
    <w:rsid w:val="00B70BA6"/>
    <w:rsid w:val="00B70D2B"/>
    <w:rsid w:val="00B70E66"/>
    <w:rsid w:val="00B71080"/>
    <w:rsid w:val="00B728B8"/>
    <w:rsid w:val="00B73CC9"/>
    <w:rsid w:val="00B7540F"/>
    <w:rsid w:val="00B759BF"/>
    <w:rsid w:val="00B75D8A"/>
    <w:rsid w:val="00B77A5E"/>
    <w:rsid w:val="00B77C86"/>
    <w:rsid w:val="00B80124"/>
    <w:rsid w:val="00B805F1"/>
    <w:rsid w:val="00B86C52"/>
    <w:rsid w:val="00B872C1"/>
    <w:rsid w:val="00B8742C"/>
    <w:rsid w:val="00B87BC0"/>
    <w:rsid w:val="00B927D8"/>
    <w:rsid w:val="00B92BE1"/>
    <w:rsid w:val="00B94718"/>
    <w:rsid w:val="00B95D13"/>
    <w:rsid w:val="00B9744A"/>
    <w:rsid w:val="00B977BA"/>
    <w:rsid w:val="00B97D67"/>
    <w:rsid w:val="00BA0660"/>
    <w:rsid w:val="00BA090F"/>
    <w:rsid w:val="00BA1D63"/>
    <w:rsid w:val="00BA215C"/>
    <w:rsid w:val="00BA29F2"/>
    <w:rsid w:val="00BA318C"/>
    <w:rsid w:val="00BA38B1"/>
    <w:rsid w:val="00BA47C4"/>
    <w:rsid w:val="00BA48A0"/>
    <w:rsid w:val="00BA509B"/>
    <w:rsid w:val="00BA56BC"/>
    <w:rsid w:val="00BA5E34"/>
    <w:rsid w:val="00BA666C"/>
    <w:rsid w:val="00BA73E3"/>
    <w:rsid w:val="00BB08EF"/>
    <w:rsid w:val="00BB0F48"/>
    <w:rsid w:val="00BB0FBC"/>
    <w:rsid w:val="00BB6967"/>
    <w:rsid w:val="00BB7884"/>
    <w:rsid w:val="00BB7E31"/>
    <w:rsid w:val="00BC0820"/>
    <w:rsid w:val="00BC1A00"/>
    <w:rsid w:val="00BC459B"/>
    <w:rsid w:val="00BC4C5A"/>
    <w:rsid w:val="00BC4D3E"/>
    <w:rsid w:val="00BC55E1"/>
    <w:rsid w:val="00BC6B3B"/>
    <w:rsid w:val="00BC7F05"/>
    <w:rsid w:val="00BD183C"/>
    <w:rsid w:val="00BD1B0D"/>
    <w:rsid w:val="00BD1E58"/>
    <w:rsid w:val="00BD4D47"/>
    <w:rsid w:val="00BD4ED3"/>
    <w:rsid w:val="00BD5D73"/>
    <w:rsid w:val="00BD698F"/>
    <w:rsid w:val="00BE092E"/>
    <w:rsid w:val="00BE25FE"/>
    <w:rsid w:val="00BE2C1D"/>
    <w:rsid w:val="00BE34A1"/>
    <w:rsid w:val="00BE3DE5"/>
    <w:rsid w:val="00BE4B6F"/>
    <w:rsid w:val="00BE6B17"/>
    <w:rsid w:val="00BE6FF2"/>
    <w:rsid w:val="00BE7128"/>
    <w:rsid w:val="00BE715F"/>
    <w:rsid w:val="00BE71F1"/>
    <w:rsid w:val="00BE7239"/>
    <w:rsid w:val="00BE7A54"/>
    <w:rsid w:val="00BF0770"/>
    <w:rsid w:val="00BF10E9"/>
    <w:rsid w:val="00BF3A54"/>
    <w:rsid w:val="00BF485F"/>
    <w:rsid w:val="00BF5B94"/>
    <w:rsid w:val="00BF6DE7"/>
    <w:rsid w:val="00BF735B"/>
    <w:rsid w:val="00BF7EA5"/>
    <w:rsid w:val="00C027AC"/>
    <w:rsid w:val="00C0321C"/>
    <w:rsid w:val="00C05488"/>
    <w:rsid w:val="00C063DC"/>
    <w:rsid w:val="00C06441"/>
    <w:rsid w:val="00C06592"/>
    <w:rsid w:val="00C076BB"/>
    <w:rsid w:val="00C0786E"/>
    <w:rsid w:val="00C11202"/>
    <w:rsid w:val="00C1156C"/>
    <w:rsid w:val="00C11CEE"/>
    <w:rsid w:val="00C11FA7"/>
    <w:rsid w:val="00C12D6B"/>
    <w:rsid w:val="00C17773"/>
    <w:rsid w:val="00C20B1C"/>
    <w:rsid w:val="00C22736"/>
    <w:rsid w:val="00C22DE8"/>
    <w:rsid w:val="00C24011"/>
    <w:rsid w:val="00C25E59"/>
    <w:rsid w:val="00C271B7"/>
    <w:rsid w:val="00C27452"/>
    <w:rsid w:val="00C27865"/>
    <w:rsid w:val="00C30582"/>
    <w:rsid w:val="00C308EF"/>
    <w:rsid w:val="00C31585"/>
    <w:rsid w:val="00C31C16"/>
    <w:rsid w:val="00C31ED3"/>
    <w:rsid w:val="00C31FCC"/>
    <w:rsid w:val="00C321CC"/>
    <w:rsid w:val="00C33A78"/>
    <w:rsid w:val="00C33B25"/>
    <w:rsid w:val="00C34E89"/>
    <w:rsid w:val="00C35EAD"/>
    <w:rsid w:val="00C41E46"/>
    <w:rsid w:val="00C459A1"/>
    <w:rsid w:val="00C52FFF"/>
    <w:rsid w:val="00C535D2"/>
    <w:rsid w:val="00C54F02"/>
    <w:rsid w:val="00C55B80"/>
    <w:rsid w:val="00C569B9"/>
    <w:rsid w:val="00C56AC2"/>
    <w:rsid w:val="00C56CC0"/>
    <w:rsid w:val="00C57004"/>
    <w:rsid w:val="00C5763F"/>
    <w:rsid w:val="00C60DBF"/>
    <w:rsid w:val="00C61125"/>
    <w:rsid w:val="00C62B86"/>
    <w:rsid w:val="00C63D1B"/>
    <w:rsid w:val="00C6427F"/>
    <w:rsid w:val="00C64290"/>
    <w:rsid w:val="00C65EFC"/>
    <w:rsid w:val="00C66CFF"/>
    <w:rsid w:val="00C6798D"/>
    <w:rsid w:val="00C70678"/>
    <w:rsid w:val="00C707E9"/>
    <w:rsid w:val="00C7143F"/>
    <w:rsid w:val="00C721F1"/>
    <w:rsid w:val="00C737D3"/>
    <w:rsid w:val="00C73C42"/>
    <w:rsid w:val="00C749BF"/>
    <w:rsid w:val="00C757DB"/>
    <w:rsid w:val="00C75B26"/>
    <w:rsid w:val="00C77652"/>
    <w:rsid w:val="00C8012A"/>
    <w:rsid w:val="00C81BE4"/>
    <w:rsid w:val="00C84ABC"/>
    <w:rsid w:val="00C850C3"/>
    <w:rsid w:val="00C85677"/>
    <w:rsid w:val="00C85942"/>
    <w:rsid w:val="00C87A28"/>
    <w:rsid w:val="00C92466"/>
    <w:rsid w:val="00C92518"/>
    <w:rsid w:val="00C92AB2"/>
    <w:rsid w:val="00C933C2"/>
    <w:rsid w:val="00C94152"/>
    <w:rsid w:val="00C94E5C"/>
    <w:rsid w:val="00C954BC"/>
    <w:rsid w:val="00C959CF"/>
    <w:rsid w:val="00C965A7"/>
    <w:rsid w:val="00C96FC8"/>
    <w:rsid w:val="00CA0D9C"/>
    <w:rsid w:val="00CA0E7D"/>
    <w:rsid w:val="00CA17A1"/>
    <w:rsid w:val="00CA1CA8"/>
    <w:rsid w:val="00CA1DD9"/>
    <w:rsid w:val="00CA26C5"/>
    <w:rsid w:val="00CA40F6"/>
    <w:rsid w:val="00CA4865"/>
    <w:rsid w:val="00CA6235"/>
    <w:rsid w:val="00CA7A39"/>
    <w:rsid w:val="00CB31AF"/>
    <w:rsid w:val="00CB3421"/>
    <w:rsid w:val="00CB4EAC"/>
    <w:rsid w:val="00CB7102"/>
    <w:rsid w:val="00CC0AD5"/>
    <w:rsid w:val="00CC0DC0"/>
    <w:rsid w:val="00CC16DC"/>
    <w:rsid w:val="00CC41C1"/>
    <w:rsid w:val="00CC4AC4"/>
    <w:rsid w:val="00CC4D36"/>
    <w:rsid w:val="00CC6A91"/>
    <w:rsid w:val="00CC6AE1"/>
    <w:rsid w:val="00CD0F66"/>
    <w:rsid w:val="00CD1B80"/>
    <w:rsid w:val="00CD44AF"/>
    <w:rsid w:val="00CD4759"/>
    <w:rsid w:val="00CD4BF5"/>
    <w:rsid w:val="00CD50A7"/>
    <w:rsid w:val="00CD61A7"/>
    <w:rsid w:val="00CE1220"/>
    <w:rsid w:val="00CE1A30"/>
    <w:rsid w:val="00CE2555"/>
    <w:rsid w:val="00CE2A3A"/>
    <w:rsid w:val="00CE36A0"/>
    <w:rsid w:val="00CE4FC2"/>
    <w:rsid w:val="00CE75C6"/>
    <w:rsid w:val="00CF1FE1"/>
    <w:rsid w:val="00CF2630"/>
    <w:rsid w:val="00CF4C79"/>
    <w:rsid w:val="00CF52FA"/>
    <w:rsid w:val="00CF5FE6"/>
    <w:rsid w:val="00CF7878"/>
    <w:rsid w:val="00D01C26"/>
    <w:rsid w:val="00D03291"/>
    <w:rsid w:val="00D0413D"/>
    <w:rsid w:val="00D05B5B"/>
    <w:rsid w:val="00D060A4"/>
    <w:rsid w:val="00D065D9"/>
    <w:rsid w:val="00D066CF"/>
    <w:rsid w:val="00D06C2A"/>
    <w:rsid w:val="00D06FB1"/>
    <w:rsid w:val="00D10868"/>
    <w:rsid w:val="00D1171B"/>
    <w:rsid w:val="00D12538"/>
    <w:rsid w:val="00D141B1"/>
    <w:rsid w:val="00D14C22"/>
    <w:rsid w:val="00D15A80"/>
    <w:rsid w:val="00D15EA6"/>
    <w:rsid w:val="00D15EA9"/>
    <w:rsid w:val="00D2205E"/>
    <w:rsid w:val="00D22275"/>
    <w:rsid w:val="00D22B62"/>
    <w:rsid w:val="00D232A3"/>
    <w:rsid w:val="00D23503"/>
    <w:rsid w:val="00D30AA6"/>
    <w:rsid w:val="00D343D6"/>
    <w:rsid w:val="00D348DE"/>
    <w:rsid w:val="00D35961"/>
    <w:rsid w:val="00D35A66"/>
    <w:rsid w:val="00D36041"/>
    <w:rsid w:val="00D36502"/>
    <w:rsid w:val="00D367B4"/>
    <w:rsid w:val="00D36E27"/>
    <w:rsid w:val="00D374DA"/>
    <w:rsid w:val="00D3778C"/>
    <w:rsid w:val="00D405A2"/>
    <w:rsid w:val="00D40AFE"/>
    <w:rsid w:val="00D41C3A"/>
    <w:rsid w:val="00D4388D"/>
    <w:rsid w:val="00D43EB1"/>
    <w:rsid w:val="00D45DFE"/>
    <w:rsid w:val="00D46B01"/>
    <w:rsid w:val="00D47D38"/>
    <w:rsid w:val="00D50DA4"/>
    <w:rsid w:val="00D50FAA"/>
    <w:rsid w:val="00D51428"/>
    <w:rsid w:val="00D527C2"/>
    <w:rsid w:val="00D52F8E"/>
    <w:rsid w:val="00D539F3"/>
    <w:rsid w:val="00D5426E"/>
    <w:rsid w:val="00D548D5"/>
    <w:rsid w:val="00D559AB"/>
    <w:rsid w:val="00D56BBC"/>
    <w:rsid w:val="00D638CA"/>
    <w:rsid w:val="00D63B4B"/>
    <w:rsid w:val="00D65811"/>
    <w:rsid w:val="00D65989"/>
    <w:rsid w:val="00D66953"/>
    <w:rsid w:val="00D70209"/>
    <w:rsid w:val="00D709E0"/>
    <w:rsid w:val="00D71503"/>
    <w:rsid w:val="00D72422"/>
    <w:rsid w:val="00D7302F"/>
    <w:rsid w:val="00D75618"/>
    <w:rsid w:val="00D75AEE"/>
    <w:rsid w:val="00D804E5"/>
    <w:rsid w:val="00D81A01"/>
    <w:rsid w:val="00D81AA0"/>
    <w:rsid w:val="00D8291A"/>
    <w:rsid w:val="00D841D9"/>
    <w:rsid w:val="00D84A50"/>
    <w:rsid w:val="00D85520"/>
    <w:rsid w:val="00D86BB8"/>
    <w:rsid w:val="00D87246"/>
    <w:rsid w:val="00D873BC"/>
    <w:rsid w:val="00D91DA4"/>
    <w:rsid w:val="00D91F87"/>
    <w:rsid w:val="00D92180"/>
    <w:rsid w:val="00D948BD"/>
    <w:rsid w:val="00D953BD"/>
    <w:rsid w:val="00D9695F"/>
    <w:rsid w:val="00D971DF"/>
    <w:rsid w:val="00DA07FC"/>
    <w:rsid w:val="00DA12C5"/>
    <w:rsid w:val="00DA1C03"/>
    <w:rsid w:val="00DA37B8"/>
    <w:rsid w:val="00DA3F58"/>
    <w:rsid w:val="00DA7778"/>
    <w:rsid w:val="00DB0D4D"/>
    <w:rsid w:val="00DB1C29"/>
    <w:rsid w:val="00DB1C4A"/>
    <w:rsid w:val="00DB3339"/>
    <w:rsid w:val="00DB4719"/>
    <w:rsid w:val="00DB5455"/>
    <w:rsid w:val="00DB61F8"/>
    <w:rsid w:val="00DB7139"/>
    <w:rsid w:val="00DB749F"/>
    <w:rsid w:val="00DB74BC"/>
    <w:rsid w:val="00DB7937"/>
    <w:rsid w:val="00DC2EE5"/>
    <w:rsid w:val="00DC31D8"/>
    <w:rsid w:val="00DC36BB"/>
    <w:rsid w:val="00DC4934"/>
    <w:rsid w:val="00DC4DC6"/>
    <w:rsid w:val="00DC5531"/>
    <w:rsid w:val="00DC55B4"/>
    <w:rsid w:val="00DC5E97"/>
    <w:rsid w:val="00DC6D2B"/>
    <w:rsid w:val="00DC737F"/>
    <w:rsid w:val="00DD00FF"/>
    <w:rsid w:val="00DD0853"/>
    <w:rsid w:val="00DD1214"/>
    <w:rsid w:val="00DD2554"/>
    <w:rsid w:val="00DD2E3C"/>
    <w:rsid w:val="00DD300E"/>
    <w:rsid w:val="00DD340D"/>
    <w:rsid w:val="00DD3623"/>
    <w:rsid w:val="00DD42BC"/>
    <w:rsid w:val="00DD4E6A"/>
    <w:rsid w:val="00DD4EF6"/>
    <w:rsid w:val="00DD6BD8"/>
    <w:rsid w:val="00DE038B"/>
    <w:rsid w:val="00DE071B"/>
    <w:rsid w:val="00DE0AC0"/>
    <w:rsid w:val="00DE0C5E"/>
    <w:rsid w:val="00DE11C2"/>
    <w:rsid w:val="00DE21C3"/>
    <w:rsid w:val="00DE34B6"/>
    <w:rsid w:val="00DE4937"/>
    <w:rsid w:val="00DE4DAB"/>
    <w:rsid w:val="00DE5810"/>
    <w:rsid w:val="00DE66B9"/>
    <w:rsid w:val="00DE7E49"/>
    <w:rsid w:val="00DF0C07"/>
    <w:rsid w:val="00DF1BC9"/>
    <w:rsid w:val="00DF2A9A"/>
    <w:rsid w:val="00DF3595"/>
    <w:rsid w:val="00DF3CE7"/>
    <w:rsid w:val="00DF3DEB"/>
    <w:rsid w:val="00DF45BA"/>
    <w:rsid w:val="00DF512E"/>
    <w:rsid w:val="00DF5F80"/>
    <w:rsid w:val="00DF7953"/>
    <w:rsid w:val="00DF7B8E"/>
    <w:rsid w:val="00E004E0"/>
    <w:rsid w:val="00E00D08"/>
    <w:rsid w:val="00E01AE5"/>
    <w:rsid w:val="00E021DF"/>
    <w:rsid w:val="00E031D4"/>
    <w:rsid w:val="00E03C3C"/>
    <w:rsid w:val="00E03EE2"/>
    <w:rsid w:val="00E0438E"/>
    <w:rsid w:val="00E049FC"/>
    <w:rsid w:val="00E05944"/>
    <w:rsid w:val="00E06007"/>
    <w:rsid w:val="00E06486"/>
    <w:rsid w:val="00E11080"/>
    <w:rsid w:val="00E1166E"/>
    <w:rsid w:val="00E1212A"/>
    <w:rsid w:val="00E12A27"/>
    <w:rsid w:val="00E134A2"/>
    <w:rsid w:val="00E136BA"/>
    <w:rsid w:val="00E140AE"/>
    <w:rsid w:val="00E16425"/>
    <w:rsid w:val="00E179CC"/>
    <w:rsid w:val="00E17D56"/>
    <w:rsid w:val="00E20541"/>
    <w:rsid w:val="00E21E33"/>
    <w:rsid w:val="00E22F88"/>
    <w:rsid w:val="00E230D2"/>
    <w:rsid w:val="00E23D5B"/>
    <w:rsid w:val="00E242A2"/>
    <w:rsid w:val="00E2651C"/>
    <w:rsid w:val="00E26C8A"/>
    <w:rsid w:val="00E311D9"/>
    <w:rsid w:val="00E349AA"/>
    <w:rsid w:val="00E35EE4"/>
    <w:rsid w:val="00E36232"/>
    <w:rsid w:val="00E37286"/>
    <w:rsid w:val="00E41184"/>
    <w:rsid w:val="00E4118D"/>
    <w:rsid w:val="00E417C1"/>
    <w:rsid w:val="00E41E9E"/>
    <w:rsid w:val="00E434EE"/>
    <w:rsid w:val="00E4384C"/>
    <w:rsid w:val="00E43A31"/>
    <w:rsid w:val="00E44D0D"/>
    <w:rsid w:val="00E4513C"/>
    <w:rsid w:val="00E461CF"/>
    <w:rsid w:val="00E46F44"/>
    <w:rsid w:val="00E477FC"/>
    <w:rsid w:val="00E5005D"/>
    <w:rsid w:val="00E505D4"/>
    <w:rsid w:val="00E50779"/>
    <w:rsid w:val="00E51D18"/>
    <w:rsid w:val="00E527EA"/>
    <w:rsid w:val="00E530D3"/>
    <w:rsid w:val="00E5385D"/>
    <w:rsid w:val="00E55386"/>
    <w:rsid w:val="00E5548A"/>
    <w:rsid w:val="00E55CD2"/>
    <w:rsid w:val="00E56512"/>
    <w:rsid w:val="00E56EDB"/>
    <w:rsid w:val="00E57786"/>
    <w:rsid w:val="00E6156C"/>
    <w:rsid w:val="00E615FE"/>
    <w:rsid w:val="00E6453B"/>
    <w:rsid w:val="00E645BD"/>
    <w:rsid w:val="00E64BAF"/>
    <w:rsid w:val="00E65013"/>
    <w:rsid w:val="00E656B8"/>
    <w:rsid w:val="00E6685C"/>
    <w:rsid w:val="00E66C97"/>
    <w:rsid w:val="00E66D4D"/>
    <w:rsid w:val="00E70183"/>
    <w:rsid w:val="00E717AF"/>
    <w:rsid w:val="00E74028"/>
    <w:rsid w:val="00E74860"/>
    <w:rsid w:val="00E7495A"/>
    <w:rsid w:val="00E75027"/>
    <w:rsid w:val="00E75574"/>
    <w:rsid w:val="00E81635"/>
    <w:rsid w:val="00E82606"/>
    <w:rsid w:val="00E828FC"/>
    <w:rsid w:val="00E830A8"/>
    <w:rsid w:val="00E830F0"/>
    <w:rsid w:val="00E83BEB"/>
    <w:rsid w:val="00E84645"/>
    <w:rsid w:val="00E84D9B"/>
    <w:rsid w:val="00E85A2D"/>
    <w:rsid w:val="00E86465"/>
    <w:rsid w:val="00E8664D"/>
    <w:rsid w:val="00E869A5"/>
    <w:rsid w:val="00E87842"/>
    <w:rsid w:val="00E90244"/>
    <w:rsid w:val="00E90A16"/>
    <w:rsid w:val="00E91038"/>
    <w:rsid w:val="00E9206F"/>
    <w:rsid w:val="00E9292A"/>
    <w:rsid w:val="00E92E62"/>
    <w:rsid w:val="00E93256"/>
    <w:rsid w:val="00E951B0"/>
    <w:rsid w:val="00E95C59"/>
    <w:rsid w:val="00E96563"/>
    <w:rsid w:val="00E96B6B"/>
    <w:rsid w:val="00E96C9A"/>
    <w:rsid w:val="00E973E8"/>
    <w:rsid w:val="00E97A0A"/>
    <w:rsid w:val="00E97B88"/>
    <w:rsid w:val="00E98041"/>
    <w:rsid w:val="00EA0C48"/>
    <w:rsid w:val="00EA14C1"/>
    <w:rsid w:val="00EA2D1F"/>
    <w:rsid w:val="00EA5067"/>
    <w:rsid w:val="00EA5959"/>
    <w:rsid w:val="00EA5B54"/>
    <w:rsid w:val="00EA5BCB"/>
    <w:rsid w:val="00EA60D2"/>
    <w:rsid w:val="00EB0366"/>
    <w:rsid w:val="00EB054C"/>
    <w:rsid w:val="00EB1F0F"/>
    <w:rsid w:val="00EB1FB9"/>
    <w:rsid w:val="00EB2CA7"/>
    <w:rsid w:val="00EB3D03"/>
    <w:rsid w:val="00EB4351"/>
    <w:rsid w:val="00EB6826"/>
    <w:rsid w:val="00EB6CF0"/>
    <w:rsid w:val="00EB7796"/>
    <w:rsid w:val="00EB7E39"/>
    <w:rsid w:val="00EC2F76"/>
    <w:rsid w:val="00EC3631"/>
    <w:rsid w:val="00EC41CA"/>
    <w:rsid w:val="00EC6DB9"/>
    <w:rsid w:val="00EC6E94"/>
    <w:rsid w:val="00EC7205"/>
    <w:rsid w:val="00EC7829"/>
    <w:rsid w:val="00EC7E82"/>
    <w:rsid w:val="00EC7EA2"/>
    <w:rsid w:val="00ED3D44"/>
    <w:rsid w:val="00ED3EA5"/>
    <w:rsid w:val="00ED4589"/>
    <w:rsid w:val="00ED6A9A"/>
    <w:rsid w:val="00EE07D4"/>
    <w:rsid w:val="00EE127D"/>
    <w:rsid w:val="00EE3E02"/>
    <w:rsid w:val="00EE4994"/>
    <w:rsid w:val="00EE507F"/>
    <w:rsid w:val="00EE5245"/>
    <w:rsid w:val="00EE7651"/>
    <w:rsid w:val="00EF005C"/>
    <w:rsid w:val="00EF0AC8"/>
    <w:rsid w:val="00EF0EEA"/>
    <w:rsid w:val="00EF4E80"/>
    <w:rsid w:val="00EF5193"/>
    <w:rsid w:val="00EF54AB"/>
    <w:rsid w:val="00EF67EB"/>
    <w:rsid w:val="00EF68A8"/>
    <w:rsid w:val="00EF75C9"/>
    <w:rsid w:val="00EF7CA2"/>
    <w:rsid w:val="00EF7FD8"/>
    <w:rsid w:val="00F0040E"/>
    <w:rsid w:val="00F00BF5"/>
    <w:rsid w:val="00F01A04"/>
    <w:rsid w:val="00F04133"/>
    <w:rsid w:val="00F07CAC"/>
    <w:rsid w:val="00F110A2"/>
    <w:rsid w:val="00F143F4"/>
    <w:rsid w:val="00F15461"/>
    <w:rsid w:val="00F157CB"/>
    <w:rsid w:val="00F2033F"/>
    <w:rsid w:val="00F203FB"/>
    <w:rsid w:val="00F20B1E"/>
    <w:rsid w:val="00F20D37"/>
    <w:rsid w:val="00F20F3F"/>
    <w:rsid w:val="00F21007"/>
    <w:rsid w:val="00F239A7"/>
    <w:rsid w:val="00F24552"/>
    <w:rsid w:val="00F24EA2"/>
    <w:rsid w:val="00F257A2"/>
    <w:rsid w:val="00F275C9"/>
    <w:rsid w:val="00F27BEE"/>
    <w:rsid w:val="00F27EAB"/>
    <w:rsid w:val="00F30681"/>
    <w:rsid w:val="00F324F7"/>
    <w:rsid w:val="00F326E6"/>
    <w:rsid w:val="00F342D2"/>
    <w:rsid w:val="00F34654"/>
    <w:rsid w:val="00F34A88"/>
    <w:rsid w:val="00F353C3"/>
    <w:rsid w:val="00F3623B"/>
    <w:rsid w:val="00F363E9"/>
    <w:rsid w:val="00F40057"/>
    <w:rsid w:val="00F40375"/>
    <w:rsid w:val="00F4065B"/>
    <w:rsid w:val="00F406AD"/>
    <w:rsid w:val="00F41494"/>
    <w:rsid w:val="00F41526"/>
    <w:rsid w:val="00F42E5D"/>
    <w:rsid w:val="00F431F0"/>
    <w:rsid w:val="00F442FD"/>
    <w:rsid w:val="00F442FF"/>
    <w:rsid w:val="00F457BC"/>
    <w:rsid w:val="00F458BB"/>
    <w:rsid w:val="00F45F19"/>
    <w:rsid w:val="00F46A2A"/>
    <w:rsid w:val="00F46B93"/>
    <w:rsid w:val="00F47790"/>
    <w:rsid w:val="00F54332"/>
    <w:rsid w:val="00F551D9"/>
    <w:rsid w:val="00F5594C"/>
    <w:rsid w:val="00F55AD3"/>
    <w:rsid w:val="00F560B4"/>
    <w:rsid w:val="00F644A6"/>
    <w:rsid w:val="00F646C1"/>
    <w:rsid w:val="00F64F53"/>
    <w:rsid w:val="00F65A86"/>
    <w:rsid w:val="00F65CC3"/>
    <w:rsid w:val="00F65DDC"/>
    <w:rsid w:val="00F6690C"/>
    <w:rsid w:val="00F70F37"/>
    <w:rsid w:val="00F7186A"/>
    <w:rsid w:val="00F719B8"/>
    <w:rsid w:val="00F71B12"/>
    <w:rsid w:val="00F751D6"/>
    <w:rsid w:val="00F767DF"/>
    <w:rsid w:val="00F77AA9"/>
    <w:rsid w:val="00F80522"/>
    <w:rsid w:val="00F80538"/>
    <w:rsid w:val="00F808D1"/>
    <w:rsid w:val="00F811A9"/>
    <w:rsid w:val="00F81C15"/>
    <w:rsid w:val="00F81E03"/>
    <w:rsid w:val="00F82020"/>
    <w:rsid w:val="00F82744"/>
    <w:rsid w:val="00F834FB"/>
    <w:rsid w:val="00F83A13"/>
    <w:rsid w:val="00F83A64"/>
    <w:rsid w:val="00F849B7"/>
    <w:rsid w:val="00F907C6"/>
    <w:rsid w:val="00F923C3"/>
    <w:rsid w:val="00F92C18"/>
    <w:rsid w:val="00F92ECF"/>
    <w:rsid w:val="00F93A8A"/>
    <w:rsid w:val="00F94327"/>
    <w:rsid w:val="00F95915"/>
    <w:rsid w:val="00F96439"/>
    <w:rsid w:val="00F977BB"/>
    <w:rsid w:val="00FA0213"/>
    <w:rsid w:val="00FA0DBB"/>
    <w:rsid w:val="00FA0E4B"/>
    <w:rsid w:val="00FA114D"/>
    <w:rsid w:val="00FA152F"/>
    <w:rsid w:val="00FA188C"/>
    <w:rsid w:val="00FA191F"/>
    <w:rsid w:val="00FA2D4D"/>
    <w:rsid w:val="00FA3DE0"/>
    <w:rsid w:val="00FA4EE1"/>
    <w:rsid w:val="00FA6598"/>
    <w:rsid w:val="00FA6A29"/>
    <w:rsid w:val="00FB1E70"/>
    <w:rsid w:val="00FB212E"/>
    <w:rsid w:val="00FB7F34"/>
    <w:rsid w:val="00FC322E"/>
    <w:rsid w:val="00FC4C1C"/>
    <w:rsid w:val="00FC54B6"/>
    <w:rsid w:val="00FC64AA"/>
    <w:rsid w:val="00FC7074"/>
    <w:rsid w:val="00FD0FF6"/>
    <w:rsid w:val="00FD2AC1"/>
    <w:rsid w:val="00FD3C7D"/>
    <w:rsid w:val="00FD4213"/>
    <w:rsid w:val="00FD4825"/>
    <w:rsid w:val="00FD490A"/>
    <w:rsid w:val="00FD4E1B"/>
    <w:rsid w:val="00FD7354"/>
    <w:rsid w:val="00FE1C51"/>
    <w:rsid w:val="00FE24A9"/>
    <w:rsid w:val="00FE48ED"/>
    <w:rsid w:val="00FE5262"/>
    <w:rsid w:val="00FE55A9"/>
    <w:rsid w:val="00FE55D2"/>
    <w:rsid w:val="00FE7BC4"/>
    <w:rsid w:val="00FF111E"/>
    <w:rsid w:val="00FF27CB"/>
    <w:rsid w:val="00FF3D30"/>
    <w:rsid w:val="00FF4897"/>
    <w:rsid w:val="00FF6241"/>
    <w:rsid w:val="00FF673E"/>
    <w:rsid w:val="00FF69B1"/>
    <w:rsid w:val="00FF7758"/>
    <w:rsid w:val="00FF7DF1"/>
    <w:rsid w:val="01169075"/>
    <w:rsid w:val="01251359"/>
    <w:rsid w:val="012C880B"/>
    <w:rsid w:val="0132EA34"/>
    <w:rsid w:val="016D0AB3"/>
    <w:rsid w:val="0185C9E1"/>
    <w:rsid w:val="01A5D3C4"/>
    <w:rsid w:val="01E6EDF4"/>
    <w:rsid w:val="0201D387"/>
    <w:rsid w:val="020B0F50"/>
    <w:rsid w:val="0223EEA7"/>
    <w:rsid w:val="02495FAE"/>
    <w:rsid w:val="02A27B9D"/>
    <w:rsid w:val="02C4470B"/>
    <w:rsid w:val="02C695E4"/>
    <w:rsid w:val="02DB75FD"/>
    <w:rsid w:val="02EA23E2"/>
    <w:rsid w:val="02F3C344"/>
    <w:rsid w:val="032CA12A"/>
    <w:rsid w:val="03347722"/>
    <w:rsid w:val="03363F5B"/>
    <w:rsid w:val="03434A16"/>
    <w:rsid w:val="03479E39"/>
    <w:rsid w:val="034950F5"/>
    <w:rsid w:val="035111F3"/>
    <w:rsid w:val="035A7396"/>
    <w:rsid w:val="03698987"/>
    <w:rsid w:val="0375EBA5"/>
    <w:rsid w:val="0379E330"/>
    <w:rsid w:val="03D6D287"/>
    <w:rsid w:val="03DF2A8C"/>
    <w:rsid w:val="0406134F"/>
    <w:rsid w:val="0415227B"/>
    <w:rsid w:val="042D6F68"/>
    <w:rsid w:val="044A39AC"/>
    <w:rsid w:val="044FC84F"/>
    <w:rsid w:val="0456940C"/>
    <w:rsid w:val="045B7E3A"/>
    <w:rsid w:val="045ED268"/>
    <w:rsid w:val="04617FB6"/>
    <w:rsid w:val="046B9860"/>
    <w:rsid w:val="0487158E"/>
    <w:rsid w:val="048B17FB"/>
    <w:rsid w:val="0493C63E"/>
    <w:rsid w:val="04986FD5"/>
    <w:rsid w:val="04A0382C"/>
    <w:rsid w:val="04B501F9"/>
    <w:rsid w:val="04C54160"/>
    <w:rsid w:val="04E837E7"/>
    <w:rsid w:val="04E86583"/>
    <w:rsid w:val="04F0AA6B"/>
    <w:rsid w:val="04F8BB90"/>
    <w:rsid w:val="052B5A4E"/>
    <w:rsid w:val="052CC1CB"/>
    <w:rsid w:val="052F4707"/>
    <w:rsid w:val="0586E2CF"/>
    <w:rsid w:val="058E7432"/>
    <w:rsid w:val="062789F7"/>
    <w:rsid w:val="0669E5B5"/>
    <w:rsid w:val="0672C0AC"/>
    <w:rsid w:val="0696BAA7"/>
    <w:rsid w:val="0697CB57"/>
    <w:rsid w:val="06A2915D"/>
    <w:rsid w:val="06B0260F"/>
    <w:rsid w:val="06B3D381"/>
    <w:rsid w:val="06B9C255"/>
    <w:rsid w:val="06E73863"/>
    <w:rsid w:val="06E832C1"/>
    <w:rsid w:val="06FD3E48"/>
    <w:rsid w:val="072E11AF"/>
    <w:rsid w:val="075044E8"/>
    <w:rsid w:val="07563CD3"/>
    <w:rsid w:val="076515B3"/>
    <w:rsid w:val="0799BBE2"/>
    <w:rsid w:val="07A607ED"/>
    <w:rsid w:val="07B1C051"/>
    <w:rsid w:val="07C34F36"/>
    <w:rsid w:val="07DD7DAB"/>
    <w:rsid w:val="08219A8B"/>
    <w:rsid w:val="083DE5BE"/>
    <w:rsid w:val="08554171"/>
    <w:rsid w:val="0856D21B"/>
    <w:rsid w:val="0866FEA2"/>
    <w:rsid w:val="0872594A"/>
    <w:rsid w:val="08BC8036"/>
    <w:rsid w:val="08DFE8EE"/>
    <w:rsid w:val="08E1F237"/>
    <w:rsid w:val="08F34016"/>
    <w:rsid w:val="09090B0C"/>
    <w:rsid w:val="091BB21D"/>
    <w:rsid w:val="09533090"/>
    <w:rsid w:val="09586DF5"/>
    <w:rsid w:val="0963C74F"/>
    <w:rsid w:val="097B1092"/>
    <w:rsid w:val="099FF0E0"/>
    <w:rsid w:val="09C44FBE"/>
    <w:rsid w:val="09D8F31F"/>
    <w:rsid w:val="09ED7926"/>
    <w:rsid w:val="09FDAE36"/>
    <w:rsid w:val="0A1528A1"/>
    <w:rsid w:val="0A2DEBFD"/>
    <w:rsid w:val="0A30E374"/>
    <w:rsid w:val="0A358ED4"/>
    <w:rsid w:val="0A3D6C41"/>
    <w:rsid w:val="0A40F443"/>
    <w:rsid w:val="0A58C2D6"/>
    <w:rsid w:val="0A6E10E4"/>
    <w:rsid w:val="0A93E394"/>
    <w:rsid w:val="0A9AA3E0"/>
    <w:rsid w:val="0AA25CFC"/>
    <w:rsid w:val="0ABCDAE5"/>
    <w:rsid w:val="0AC4B780"/>
    <w:rsid w:val="0AEB6D84"/>
    <w:rsid w:val="0AED2E17"/>
    <w:rsid w:val="0AF85CC8"/>
    <w:rsid w:val="0AFCB0CC"/>
    <w:rsid w:val="0B0EC8A7"/>
    <w:rsid w:val="0B1EF2A7"/>
    <w:rsid w:val="0B24F2FC"/>
    <w:rsid w:val="0B3E6F09"/>
    <w:rsid w:val="0B7CA21C"/>
    <w:rsid w:val="0B8BBF73"/>
    <w:rsid w:val="0B90DF8C"/>
    <w:rsid w:val="0BAA47AE"/>
    <w:rsid w:val="0BADA26C"/>
    <w:rsid w:val="0BD1DA48"/>
    <w:rsid w:val="0BD3CF9F"/>
    <w:rsid w:val="0BE6A4E6"/>
    <w:rsid w:val="0C25B6BE"/>
    <w:rsid w:val="0C96A2EC"/>
    <w:rsid w:val="0C98DFB2"/>
    <w:rsid w:val="0C9FC64E"/>
    <w:rsid w:val="0CAB24DD"/>
    <w:rsid w:val="0CC1894F"/>
    <w:rsid w:val="0CC41EC7"/>
    <w:rsid w:val="0CCE8337"/>
    <w:rsid w:val="0D17FFE2"/>
    <w:rsid w:val="0D2E587B"/>
    <w:rsid w:val="0D5DABF4"/>
    <w:rsid w:val="0D6122FA"/>
    <w:rsid w:val="0D6722CD"/>
    <w:rsid w:val="0D716CBA"/>
    <w:rsid w:val="0D915410"/>
    <w:rsid w:val="0DA7CE22"/>
    <w:rsid w:val="0DAE1905"/>
    <w:rsid w:val="0DB66E2A"/>
    <w:rsid w:val="0DBF30DA"/>
    <w:rsid w:val="0DC37C5B"/>
    <w:rsid w:val="0DE0D65F"/>
    <w:rsid w:val="0E1FB8C8"/>
    <w:rsid w:val="0E2166DD"/>
    <w:rsid w:val="0E35C040"/>
    <w:rsid w:val="0E502817"/>
    <w:rsid w:val="0E5DB962"/>
    <w:rsid w:val="0E73A80A"/>
    <w:rsid w:val="0E76D904"/>
    <w:rsid w:val="0EA44AEC"/>
    <w:rsid w:val="0EAF2494"/>
    <w:rsid w:val="0EB228C3"/>
    <w:rsid w:val="0EBD2CA4"/>
    <w:rsid w:val="0EBF1118"/>
    <w:rsid w:val="0ED6762F"/>
    <w:rsid w:val="0ED95DD7"/>
    <w:rsid w:val="0EFE94D4"/>
    <w:rsid w:val="0F1426B0"/>
    <w:rsid w:val="0F1DF96B"/>
    <w:rsid w:val="0F21A360"/>
    <w:rsid w:val="0F486F60"/>
    <w:rsid w:val="0F5C6262"/>
    <w:rsid w:val="0FDFAAE8"/>
    <w:rsid w:val="0FF3C825"/>
    <w:rsid w:val="0FF84187"/>
    <w:rsid w:val="10011B75"/>
    <w:rsid w:val="1012EB47"/>
    <w:rsid w:val="103028B8"/>
    <w:rsid w:val="1043182D"/>
    <w:rsid w:val="109A08F8"/>
    <w:rsid w:val="109E79A8"/>
    <w:rsid w:val="10A5F9E7"/>
    <w:rsid w:val="10AF2490"/>
    <w:rsid w:val="10B429D9"/>
    <w:rsid w:val="10D08EDA"/>
    <w:rsid w:val="10DB89DA"/>
    <w:rsid w:val="10DC526A"/>
    <w:rsid w:val="10E288AB"/>
    <w:rsid w:val="110EDB79"/>
    <w:rsid w:val="110F8323"/>
    <w:rsid w:val="11264514"/>
    <w:rsid w:val="1127FCB2"/>
    <w:rsid w:val="112A5374"/>
    <w:rsid w:val="1147EE5A"/>
    <w:rsid w:val="1158013E"/>
    <w:rsid w:val="117A2737"/>
    <w:rsid w:val="117FBADF"/>
    <w:rsid w:val="118D8F3A"/>
    <w:rsid w:val="1190E436"/>
    <w:rsid w:val="11A4A647"/>
    <w:rsid w:val="11C32E7B"/>
    <w:rsid w:val="11D0CCDC"/>
    <w:rsid w:val="11F555E8"/>
    <w:rsid w:val="1203E1B3"/>
    <w:rsid w:val="12170042"/>
    <w:rsid w:val="12288EF7"/>
    <w:rsid w:val="1234CACA"/>
    <w:rsid w:val="1245E31E"/>
    <w:rsid w:val="12460C5C"/>
    <w:rsid w:val="1256EAB4"/>
    <w:rsid w:val="1257B364"/>
    <w:rsid w:val="127CE5C3"/>
    <w:rsid w:val="12803776"/>
    <w:rsid w:val="128089E6"/>
    <w:rsid w:val="128440D7"/>
    <w:rsid w:val="12ACCA36"/>
    <w:rsid w:val="12B8A121"/>
    <w:rsid w:val="12D7037E"/>
    <w:rsid w:val="12E51D60"/>
    <w:rsid w:val="12EE2AAB"/>
    <w:rsid w:val="12FA2E0D"/>
    <w:rsid w:val="13125184"/>
    <w:rsid w:val="1313C616"/>
    <w:rsid w:val="131A745C"/>
    <w:rsid w:val="13215FF1"/>
    <w:rsid w:val="134BAE3C"/>
    <w:rsid w:val="135C3282"/>
    <w:rsid w:val="13654E36"/>
    <w:rsid w:val="136E7639"/>
    <w:rsid w:val="1379DE4A"/>
    <w:rsid w:val="13A309A3"/>
    <w:rsid w:val="13AA851E"/>
    <w:rsid w:val="13B4A033"/>
    <w:rsid w:val="13B8B097"/>
    <w:rsid w:val="13B91046"/>
    <w:rsid w:val="13BBB856"/>
    <w:rsid w:val="13C5A196"/>
    <w:rsid w:val="13D7EE97"/>
    <w:rsid w:val="13DB5C56"/>
    <w:rsid w:val="13EA1981"/>
    <w:rsid w:val="13F4FF48"/>
    <w:rsid w:val="13F79EF5"/>
    <w:rsid w:val="13F8F680"/>
    <w:rsid w:val="13FD5CBB"/>
    <w:rsid w:val="14090AF9"/>
    <w:rsid w:val="141EED94"/>
    <w:rsid w:val="14322612"/>
    <w:rsid w:val="1470E239"/>
    <w:rsid w:val="148BB1D0"/>
    <w:rsid w:val="149111F4"/>
    <w:rsid w:val="14B7E264"/>
    <w:rsid w:val="14C71966"/>
    <w:rsid w:val="14DF1E4D"/>
    <w:rsid w:val="14EFB5FB"/>
    <w:rsid w:val="150446D4"/>
    <w:rsid w:val="150574FB"/>
    <w:rsid w:val="1534D087"/>
    <w:rsid w:val="15381410"/>
    <w:rsid w:val="1547CC33"/>
    <w:rsid w:val="15815440"/>
    <w:rsid w:val="1594B1CC"/>
    <w:rsid w:val="15C28569"/>
    <w:rsid w:val="160FCC89"/>
    <w:rsid w:val="1614E3FC"/>
    <w:rsid w:val="1619FDAA"/>
    <w:rsid w:val="1632DA80"/>
    <w:rsid w:val="163F0C0A"/>
    <w:rsid w:val="16602EA0"/>
    <w:rsid w:val="1662987C"/>
    <w:rsid w:val="169A0FF1"/>
    <w:rsid w:val="16B7CE28"/>
    <w:rsid w:val="16B8DB8F"/>
    <w:rsid w:val="16E3D0E2"/>
    <w:rsid w:val="170135AD"/>
    <w:rsid w:val="174B0D34"/>
    <w:rsid w:val="174E8676"/>
    <w:rsid w:val="17555611"/>
    <w:rsid w:val="175C3F41"/>
    <w:rsid w:val="17B5E34D"/>
    <w:rsid w:val="17C20B12"/>
    <w:rsid w:val="17C74397"/>
    <w:rsid w:val="17CD96D1"/>
    <w:rsid w:val="17DCAF23"/>
    <w:rsid w:val="17EB2EFB"/>
    <w:rsid w:val="17EFC486"/>
    <w:rsid w:val="181C1D6A"/>
    <w:rsid w:val="18276992"/>
    <w:rsid w:val="183F6BDD"/>
    <w:rsid w:val="1846BD52"/>
    <w:rsid w:val="1873D854"/>
    <w:rsid w:val="188A88BE"/>
    <w:rsid w:val="18A83B2E"/>
    <w:rsid w:val="18D37096"/>
    <w:rsid w:val="18E03AC0"/>
    <w:rsid w:val="18EC1639"/>
    <w:rsid w:val="1901ACEF"/>
    <w:rsid w:val="1903E247"/>
    <w:rsid w:val="191F8BE3"/>
    <w:rsid w:val="1927C7C4"/>
    <w:rsid w:val="1930B1F9"/>
    <w:rsid w:val="1964E6F6"/>
    <w:rsid w:val="199D81A0"/>
    <w:rsid w:val="19A1DB4D"/>
    <w:rsid w:val="19B277EC"/>
    <w:rsid w:val="1A00DFC8"/>
    <w:rsid w:val="1A00FB03"/>
    <w:rsid w:val="1A023E89"/>
    <w:rsid w:val="1A2BDCAB"/>
    <w:rsid w:val="1A3FA16B"/>
    <w:rsid w:val="1A4922D4"/>
    <w:rsid w:val="1A4DEEDC"/>
    <w:rsid w:val="1A61921E"/>
    <w:rsid w:val="1A7429FD"/>
    <w:rsid w:val="1A906358"/>
    <w:rsid w:val="1A968903"/>
    <w:rsid w:val="1AACEDCF"/>
    <w:rsid w:val="1AB03225"/>
    <w:rsid w:val="1ABCC08F"/>
    <w:rsid w:val="1B02056B"/>
    <w:rsid w:val="1B12F143"/>
    <w:rsid w:val="1B12F253"/>
    <w:rsid w:val="1B21339D"/>
    <w:rsid w:val="1B36517F"/>
    <w:rsid w:val="1B43FC9F"/>
    <w:rsid w:val="1B525C1D"/>
    <w:rsid w:val="1B54A107"/>
    <w:rsid w:val="1B6162C2"/>
    <w:rsid w:val="1B7C4E81"/>
    <w:rsid w:val="1B812E9D"/>
    <w:rsid w:val="1BE90DD5"/>
    <w:rsid w:val="1C1C7AFA"/>
    <w:rsid w:val="1C2062C3"/>
    <w:rsid w:val="1C2DC900"/>
    <w:rsid w:val="1C4249C9"/>
    <w:rsid w:val="1CE2AFCD"/>
    <w:rsid w:val="1CF714BD"/>
    <w:rsid w:val="1D133CEC"/>
    <w:rsid w:val="1D1690FF"/>
    <w:rsid w:val="1D4E938C"/>
    <w:rsid w:val="1D7A6E49"/>
    <w:rsid w:val="1D90BDEA"/>
    <w:rsid w:val="1DBE38D6"/>
    <w:rsid w:val="1DC12539"/>
    <w:rsid w:val="1DC49AA8"/>
    <w:rsid w:val="1DCEDB81"/>
    <w:rsid w:val="1DCF233B"/>
    <w:rsid w:val="1E0A69B0"/>
    <w:rsid w:val="1E30B04E"/>
    <w:rsid w:val="1E346BD4"/>
    <w:rsid w:val="1E434BF8"/>
    <w:rsid w:val="1E7A8DC8"/>
    <w:rsid w:val="1E8D55F9"/>
    <w:rsid w:val="1EA8DF51"/>
    <w:rsid w:val="1ED403B9"/>
    <w:rsid w:val="1ED9758E"/>
    <w:rsid w:val="1EFDC805"/>
    <w:rsid w:val="1F264287"/>
    <w:rsid w:val="1F2951D8"/>
    <w:rsid w:val="1F300629"/>
    <w:rsid w:val="1F4FA44E"/>
    <w:rsid w:val="1F51A4CD"/>
    <w:rsid w:val="1F874CC1"/>
    <w:rsid w:val="1FA6E4D5"/>
    <w:rsid w:val="1FB7DB2D"/>
    <w:rsid w:val="1FE3DFC2"/>
    <w:rsid w:val="1FF90FA4"/>
    <w:rsid w:val="201CA823"/>
    <w:rsid w:val="202DA341"/>
    <w:rsid w:val="204084C7"/>
    <w:rsid w:val="20495F00"/>
    <w:rsid w:val="2055CD0D"/>
    <w:rsid w:val="205B5B45"/>
    <w:rsid w:val="2071D385"/>
    <w:rsid w:val="20752667"/>
    <w:rsid w:val="2078846E"/>
    <w:rsid w:val="2079BD06"/>
    <w:rsid w:val="208670B0"/>
    <w:rsid w:val="20BF577F"/>
    <w:rsid w:val="20CBD220"/>
    <w:rsid w:val="20F06857"/>
    <w:rsid w:val="20FCF8D2"/>
    <w:rsid w:val="20FF59C5"/>
    <w:rsid w:val="211992E2"/>
    <w:rsid w:val="211B3519"/>
    <w:rsid w:val="214E2EDD"/>
    <w:rsid w:val="214FBA2D"/>
    <w:rsid w:val="216DA335"/>
    <w:rsid w:val="216FEEC6"/>
    <w:rsid w:val="218A7DAC"/>
    <w:rsid w:val="218C4B1B"/>
    <w:rsid w:val="21A0A974"/>
    <w:rsid w:val="21DF439D"/>
    <w:rsid w:val="21F3F69B"/>
    <w:rsid w:val="2217B3C6"/>
    <w:rsid w:val="22184C49"/>
    <w:rsid w:val="22285199"/>
    <w:rsid w:val="2231792E"/>
    <w:rsid w:val="2244020E"/>
    <w:rsid w:val="2244615D"/>
    <w:rsid w:val="22486817"/>
    <w:rsid w:val="22522930"/>
    <w:rsid w:val="22A6B047"/>
    <w:rsid w:val="22AA4EA0"/>
    <w:rsid w:val="22B608DD"/>
    <w:rsid w:val="22D864B8"/>
    <w:rsid w:val="22E8D4BF"/>
    <w:rsid w:val="22F2066E"/>
    <w:rsid w:val="22F792CC"/>
    <w:rsid w:val="23069494"/>
    <w:rsid w:val="2314BA73"/>
    <w:rsid w:val="2329E724"/>
    <w:rsid w:val="233A17BF"/>
    <w:rsid w:val="23455B72"/>
    <w:rsid w:val="23479544"/>
    <w:rsid w:val="23491D5A"/>
    <w:rsid w:val="2360262C"/>
    <w:rsid w:val="23824149"/>
    <w:rsid w:val="238FA7DD"/>
    <w:rsid w:val="23A8ECCD"/>
    <w:rsid w:val="23B49002"/>
    <w:rsid w:val="23B840D3"/>
    <w:rsid w:val="23CD5F53"/>
    <w:rsid w:val="23D67CC9"/>
    <w:rsid w:val="23E318BD"/>
    <w:rsid w:val="23F90F11"/>
    <w:rsid w:val="240DF99D"/>
    <w:rsid w:val="241AC15E"/>
    <w:rsid w:val="242F16F2"/>
    <w:rsid w:val="24332356"/>
    <w:rsid w:val="2445555A"/>
    <w:rsid w:val="245D2AD8"/>
    <w:rsid w:val="24700859"/>
    <w:rsid w:val="24706A4F"/>
    <w:rsid w:val="24749BDD"/>
    <w:rsid w:val="24756AF4"/>
    <w:rsid w:val="249DB1B9"/>
    <w:rsid w:val="24BC52E0"/>
    <w:rsid w:val="24C78590"/>
    <w:rsid w:val="24CB64F7"/>
    <w:rsid w:val="24DD4277"/>
    <w:rsid w:val="2524EC3B"/>
    <w:rsid w:val="2540BA82"/>
    <w:rsid w:val="2546E825"/>
    <w:rsid w:val="2576CF98"/>
    <w:rsid w:val="25789ADC"/>
    <w:rsid w:val="25EDD1C6"/>
    <w:rsid w:val="25EE5448"/>
    <w:rsid w:val="2624ADCC"/>
    <w:rsid w:val="26305B8F"/>
    <w:rsid w:val="264B5665"/>
    <w:rsid w:val="2663AAB9"/>
    <w:rsid w:val="2663D7D3"/>
    <w:rsid w:val="2665914D"/>
    <w:rsid w:val="266BBF2F"/>
    <w:rsid w:val="266E1399"/>
    <w:rsid w:val="2670DBF6"/>
    <w:rsid w:val="268805C6"/>
    <w:rsid w:val="268FB08A"/>
    <w:rsid w:val="269097CD"/>
    <w:rsid w:val="26AA5ECF"/>
    <w:rsid w:val="26B28EC4"/>
    <w:rsid w:val="26D4BFF6"/>
    <w:rsid w:val="271668BC"/>
    <w:rsid w:val="272AEC47"/>
    <w:rsid w:val="274BACF5"/>
    <w:rsid w:val="279040CD"/>
    <w:rsid w:val="27970783"/>
    <w:rsid w:val="27A122BD"/>
    <w:rsid w:val="27B304B3"/>
    <w:rsid w:val="27B7F607"/>
    <w:rsid w:val="27D0ABFE"/>
    <w:rsid w:val="27D8CD85"/>
    <w:rsid w:val="27DE1446"/>
    <w:rsid w:val="27F2E535"/>
    <w:rsid w:val="27F74AEA"/>
    <w:rsid w:val="28112968"/>
    <w:rsid w:val="28153CD1"/>
    <w:rsid w:val="281D3739"/>
    <w:rsid w:val="28344DCC"/>
    <w:rsid w:val="283BA649"/>
    <w:rsid w:val="284B1AAF"/>
    <w:rsid w:val="284EAEE0"/>
    <w:rsid w:val="284FA2B0"/>
    <w:rsid w:val="28507AEB"/>
    <w:rsid w:val="28A9CCD5"/>
    <w:rsid w:val="28AC2F24"/>
    <w:rsid w:val="28E7C775"/>
    <w:rsid w:val="28F6416A"/>
    <w:rsid w:val="29580A57"/>
    <w:rsid w:val="295A71DB"/>
    <w:rsid w:val="295BA6B7"/>
    <w:rsid w:val="295C93FE"/>
    <w:rsid w:val="2982C979"/>
    <w:rsid w:val="2982E5A8"/>
    <w:rsid w:val="299B166C"/>
    <w:rsid w:val="29BB2857"/>
    <w:rsid w:val="29CAD2D2"/>
    <w:rsid w:val="29DF3BE5"/>
    <w:rsid w:val="2A0DD05F"/>
    <w:rsid w:val="2A120422"/>
    <w:rsid w:val="2A12B1C1"/>
    <w:rsid w:val="2A29FB51"/>
    <w:rsid w:val="2A5F6F03"/>
    <w:rsid w:val="2A8818F0"/>
    <w:rsid w:val="2AB4065D"/>
    <w:rsid w:val="2ACF0117"/>
    <w:rsid w:val="2AE155FD"/>
    <w:rsid w:val="2AEC7F57"/>
    <w:rsid w:val="2B204AE4"/>
    <w:rsid w:val="2B210B05"/>
    <w:rsid w:val="2B38F032"/>
    <w:rsid w:val="2B3F04E0"/>
    <w:rsid w:val="2B532813"/>
    <w:rsid w:val="2B5B27FD"/>
    <w:rsid w:val="2B62144D"/>
    <w:rsid w:val="2B65CD4D"/>
    <w:rsid w:val="2BB26A75"/>
    <w:rsid w:val="2BC65F51"/>
    <w:rsid w:val="2BCD384E"/>
    <w:rsid w:val="2BD8D4A7"/>
    <w:rsid w:val="2BF95BD0"/>
    <w:rsid w:val="2C0A0D7B"/>
    <w:rsid w:val="2C0E66C6"/>
    <w:rsid w:val="2C149A72"/>
    <w:rsid w:val="2C204E81"/>
    <w:rsid w:val="2C234E8A"/>
    <w:rsid w:val="2C2935B0"/>
    <w:rsid w:val="2C2A8FA6"/>
    <w:rsid w:val="2C2B5417"/>
    <w:rsid w:val="2C40A1B6"/>
    <w:rsid w:val="2C99671B"/>
    <w:rsid w:val="2C9B4B5C"/>
    <w:rsid w:val="2CBBE54F"/>
    <w:rsid w:val="2CBEBE9C"/>
    <w:rsid w:val="2CC3EBDF"/>
    <w:rsid w:val="2CCDEBA3"/>
    <w:rsid w:val="2CD1BF08"/>
    <w:rsid w:val="2D0248C4"/>
    <w:rsid w:val="2D25F6B5"/>
    <w:rsid w:val="2D2E7118"/>
    <w:rsid w:val="2D3C443E"/>
    <w:rsid w:val="2D41096B"/>
    <w:rsid w:val="2D642F4B"/>
    <w:rsid w:val="2D6468B1"/>
    <w:rsid w:val="2D9D3647"/>
    <w:rsid w:val="2DAA6C7A"/>
    <w:rsid w:val="2DBB377C"/>
    <w:rsid w:val="2DD830A2"/>
    <w:rsid w:val="2DD98E08"/>
    <w:rsid w:val="2DDEE951"/>
    <w:rsid w:val="2E245A47"/>
    <w:rsid w:val="2E2E3553"/>
    <w:rsid w:val="2E320C3D"/>
    <w:rsid w:val="2E328BE6"/>
    <w:rsid w:val="2E3A7FDF"/>
    <w:rsid w:val="2E3D10E3"/>
    <w:rsid w:val="2E41A847"/>
    <w:rsid w:val="2E5693C3"/>
    <w:rsid w:val="2E74D138"/>
    <w:rsid w:val="2E7568D2"/>
    <w:rsid w:val="2E90CDDC"/>
    <w:rsid w:val="2E9D0C20"/>
    <w:rsid w:val="2EB87DFF"/>
    <w:rsid w:val="2EF44053"/>
    <w:rsid w:val="2EF5A382"/>
    <w:rsid w:val="2F075654"/>
    <w:rsid w:val="2F07D140"/>
    <w:rsid w:val="2F51C734"/>
    <w:rsid w:val="2F56C584"/>
    <w:rsid w:val="2F5BCD5E"/>
    <w:rsid w:val="2F82E6C4"/>
    <w:rsid w:val="2F91CE0D"/>
    <w:rsid w:val="2FAAF1AB"/>
    <w:rsid w:val="2FAC52E6"/>
    <w:rsid w:val="2FDABF76"/>
    <w:rsid w:val="300AE49E"/>
    <w:rsid w:val="30299DD2"/>
    <w:rsid w:val="3035716F"/>
    <w:rsid w:val="303741BD"/>
    <w:rsid w:val="3045046E"/>
    <w:rsid w:val="3048C517"/>
    <w:rsid w:val="304A5F1D"/>
    <w:rsid w:val="304EE159"/>
    <w:rsid w:val="3052F45C"/>
    <w:rsid w:val="3053710F"/>
    <w:rsid w:val="3077E9AE"/>
    <w:rsid w:val="308FF1A7"/>
    <w:rsid w:val="30A8C46C"/>
    <w:rsid w:val="30AC0CEF"/>
    <w:rsid w:val="30C1E198"/>
    <w:rsid w:val="30D04D7E"/>
    <w:rsid w:val="30D8712D"/>
    <w:rsid w:val="30E17486"/>
    <w:rsid w:val="30F0F294"/>
    <w:rsid w:val="30FC2C36"/>
    <w:rsid w:val="31032300"/>
    <w:rsid w:val="310431E8"/>
    <w:rsid w:val="311FFF36"/>
    <w:rsid w:val="3134FCFF"/>
    <w:rsid w:val="3154717A"/>
    <w:rsid w:val="31635A7A"/>
    <w:rsid w:val="31636DE1"/>
    <w:rsid w:val="31818745"/>
    <w:rsid w:val="31B110E5"/>
    <w:rsid w:val="31B6C3C1"/>
    <w:rsid w:val="31CF4CA4"/>
    <w:rsid w:val="31D9CB07"/>
    <w:rsid w:val="31F1E4C3"/>
    <w:rsid w:val="32117E55"/>
    <w:rsid w:val="3253D222"/>
    <w:rsid w:val="325F9BFC"/>
    <w:rsid w:val="32761C59"/>
    <w:rsid w:val="3281256C"/>
    <w:rsid w:val="32827A10"/>
    <w:rsid w:val="32AE6DD8"/>
    <w:rsid w:val="32B1DEE3"/>
    <w:rsid w:val="32B5B73D"/>
    <w:rsid w:val="32C54397"/>
    <w:rsid w:val="32C6FD86"/>
    <w:rsid w:val="32DCA4CB"/>
    <w:rsid w:val="32E681D1"/>
    <w:rsid w:val="32F1B020"/>
    <w:rsid w:val="3325851C"/>
    <w:rsid w:val="33271F9B"/>
    <w:rsid w:val="332D1383"/>
    <w:rsid w:val="3331F8B4"/>
    <w:rsid w:val="333E1575"/>
    <w:rsid w:val="3340FA34"/>
    <w:rsid w:val="3360A913"/>
    <w:rsid w:val="336C9216"/>
    <w:rsid w:val="33725840"/>
    <w:rsid w:val="337D5D52"/>
    <w:rsid w:val="3386E7FC"/>
    <w:rsid w:val="3388680C"/>
    <w:rsid w:val="339319B2"/>
    <w:rsid w:val="33BF3745"/>
    <w:rsid w:val="33C5E359"/>
    <w:rsid w:val="33EDCEE2"/>
    <w:rsid w:val="33F92FD9"/>
    <w:rsid w:val="3418F146"/>
    <w:rsid w:val="34297649"/>
    <w:rsid w:val="342EFE7C"/>
    <w:rsid w:val="3433FC5E"/>
    <w:rsid w:val="343E1CAF"/>
    <w:rsid w:val="344C0DA2"/>
    <w:rsid w:val="34614398"/>
    <w:rsid w:val="3463D979"/>
    <w:rsid w:val="346DC28B"/>
    <w:rsid w:val="3479AD99"/>
    <w:rsid w:val="3497396B"/>
    <w:rsid w:val="34A1C0E4"/>
    <w:rsid w:val="34A94E2A"/>
    <w:rsid w:val="34C6E2F7"/>
    <w:rsid w:val="34FA407E"/>
    <w:rsid w:val="34FFBD2B"/>
    <w:rsid w:val="35057FB8"/>
    <w:rsid w:val="351D551C"/>
    <w:rsid w:val="353B7E16"/>
    <w:rsid w:val="354F3F8C"/>
    <w:rsid w:val="355505BD"/>
    <w:rsid w:val="3563DF5B"/>
    <w:rsid w:val="356D5BAA"/>
    <w:rsid w:val="3571FCED"/>
    <w:rsid w:val="358414CA"/>
    <w:rsid w:val="35874CA8"/>
    <w:rsid w:val="35ADF1AC"/>
    <w:rsid w:val="35AF7102"/>
    <w:rsid w:val="35B79DAE"/>
    <w:rsid w:val="35BEC8ED"/>
    <w:rsid w:val="35BF3788"/>
    <w:rsid w:val="35C9A870"/>
    <w:rsid w:val="35F0C273"/>
    <w:rsid w:val="35F1BC6B"/>
    <w:rsid w:val="36010A47"/>
    <w:rsid w:val="36032B15"/>
    <w:rsid w:val="3605FCC8"/>
    <w:rsid w:val="363C9E37"/>
    <w:rsid w:val="365425DF"/>
    <w:rsid w:val="365F04A9"/>
    <w:rsid w:val="3672A20E"/>
    <w:rsid w:val="36A1A117"/>
    <w:rsid w:val="36C8ECF4"/>
    <w:rsid w:val="36DF895F"/>
    <w:rsid w:val="36E32B25"/>
    <w:rsid w:val="36E93E98"/>
    <w:rsid w:val="36F5342D"/>
    <w:rsid w:val="3713EC40"/>
    <w:rsid w:val="3733DA55"/>
    <w:rsid w:val="37515111"/>
    <w:rsid w:val="376BE66E"/>
    <w:rsid w:val="3784F102"/>
    <w:rsid w:val="37B983E4"/>
    <w:rsid w:val="37E6E3B3"/>
    <w:rsid w:val="380C145C"/>
    <w:rsid w:val="38442716"/>
    <w:rsid w:val="3860AC6F"/>
    <w:rsid w:val="387B9AB5"/>
    <w:rsid w:val="3887257C"/>
    <w:rsid w:val="38A29B9F"/>
    <w:rsid w:val="38A63868"/>
    <w:rsid w:val="38A8CA3C"/>
    <w:rsid w:val="38AF4ABF"/>
    <w:rsid w:val="38C134A9"/>
    <w:rsid w:val="38D54BF0"/>
    <w:rsid w:val="38DEA0DD"/>
    <w:rsid w:val="39187E2B"/>
    <w:rsid w:val="39230B83"/>
    <w:rsid w:val="3944142F"/>
    <w:rsid w:val="3965513E"/>
    <w:rsid w:val="396C06B0"/>
    <w:rsid w:val="397AA1D5"/>
    <w:rsid w:val="397E7E16"/>
    <w:rsid w:val="39C4236C"/>
    <w:rsid w:val="39CDFD74"/>
    <w:rsid w:val="39F4F3B7"/>
    <w:rsid w:val="3A0B9F0A"/>
    <w:rsid w:val="3A273264"/>
    <w:rsid w:val="3A423046"/>
    <w:rsid w:val="3A4759B5"/>
    <w:rsid w:val="3A6806D3"/>
    <w:rsid w:val="3AB7C903"/>
    <w:rsid w:val="3AC8F7B8"/>
    <w:rsid w:val="3AF79441"/>
    <w:rsid w:val="3B41577C"/>
    <w:rsid w:val="3B557090"/>
    <w:rsid w:val="3B68DC07"/>
    <w:rsid w:val="3B809606"/>
    <w:rsid w:val="3B8F825C"/>
    <w:rsid w:val="3B91D222"/>
    <w:rsid w:val="3BA853AF"/>
    <w:rsid w:val="3BAF0A6B"/>
    <w:rsid w:val="3BB4CE27"/>
    <w:rsid w:val="3BC57B99"/>
    <w:rsid w:val="3BC966E4"/>
    <w:rsid w:val="3BE657BF"/>
    <w:rsid w:val="3BF0BB56"/>
    <w:rsid w:val="3BF7BA9B"/>
    <w:rsid w:val="3BFDBF71"/>
    <w:rsid w:val="3C010B2D"/>
    <w:rsid w:val="3C15A50F"/>
    <w:rsid w:val="3C368EBB"/>
    <w:rsid w:val="3C4A0FE1"/>
    <w:rsid w:val="3CB9C1E1"/>
    <w:rsid w:val="3CC5248E"/>
    <w:rsid w:val="3D14F683"/>
    <w:rsid w:val="3D26C556"/>
    <w:rsid w:val="3D31807B"/>
    <w:rsid w:val="3D72D493"/>
    <w:rsid w:val="3D9CBE44"/>
    <w:rsid w:val="3DA7F400"/>
    <w:rsid w:val="3DB354B4"/>
    <w:rsid w:val="3DD8AE52"/>
    <w:rsid w:val="3DED5B78"/>
    <w:rsid w:val="3E07FE46"/>
    <w:rsid w:val="3E0CBE33"/>
    <w:rsid w:val="3E0D8994"/>
    <w:rsid w:val="3E1367F8"/>
    <w:rsid w:val="3E2ED2CE"/>
    <w:rsid w:val="3E5830D1"/>
    <w:rsid w:val="3E7AA0EF"/>
    <w:rsid w:val="3E927E9B"/>
    <w:rsid w:val="3E93EA86"/>
    <w:rsid w:val="3EA5CD80"/>
    <w:rsid w:val="3EC2F1F4"/>
    <w:rsid w:val="3ECCAF52"/>
    <w:rsid w:val="3EFC1920"/>
    <w:rsid w:val="3EFE0395"/>
    <w:rsid w:val="3F061FCD"/>
    <w:rsid w:val="3F17DFCF"/>
    <w:rsid w:val="3F2AC52A"/>
    <w:rsid w:val="3F41F63D"/>
    <w:rsid w:val="3F4615FB"/>
    <w:rsid w:val="3F671B49"/>
    <w:rsid w:val="3FA3BE92"/>
    <w:rsid w:val="401D5FAF"/>
    <w:rsid w:val="4020344A"/>
    <w:rsid w:val="4040A77D"/>
    <w:rsid w:val="40539953"/>
    <w:rsid w:val="40636EAA"/>
    <w:rsid w:val="4064B5E4"/>
    <w:rsid w:val="40684CA0"/>
    <w:rsid w:val="408E318E"/>
    <w:rsid w:val="40955E0E"/>
    <w:rsid w:val="40BD9F48"/>
    <w:rsid w:val="40D5D495"/>
    <w:rsid w:val="40E7B716"/>
    <w:rsid w:val="4100B505"/>
    <w:rsid w:val="41015C03"/>
    <w:rsid w:val="414C91CD"/>
    <w:rsid w:val="416142B8"/>
    <w:rsid w:val="417270D5"/>
    <w:rsid w:val="41928527"/>
    <w:rsid w:val="419F99EE"/>
    <w:rsid w:val="41AAE766"/>
    <w:rsid w:val="41C09FD3"/>
    <w:rsid w:val="41C5B234"/>
    <w:rsid w:val="41C61540"/>
    <w:rsid w:val="41D395FE"/>
    <w:rsid w:val="41EA9751"/>
    <w:rsid w:val="41EE7811"/>
    <w:rsid w:val="41F37921"/>
    <w:rsid w:val="420CFE92"/>
    <w:rsid w:val="42180AA0"/>
    <w:rsid w:val="4219CB83"/>
    <w:rsid w:val="421FEACF"/>
    <w:rsid w:val="4226D4CD"/>
    <w:rsid w:val="422DF2FE"/>
    <w:rsid w:val="424AD040"/>
    <w:rsid w:val="425CE8A5"/>
    <w:rsid w:val="4264EB7F"/>
    <w:rsid w:val="42686B12"/>
    <w:rsid w:val="427F0EB1"/>
    <w:rsid w:val="42840FDE"/>
    <w:rsid w:val="42A1164E"/>
    <w:rsid w:val="42B0E6BB"/>
    <w:rsid w:val="42C6E1CA"/>
    <w:rsid w:val="42E1F89E"/>
    <w:rsid w:val="430492FF"/>
    <w:rsid w:val="43086204"/>
    <w:rsid w:val="4319874A"/>
    <w:rsid w:val="433D3032"/>
    <w:rsid w:val="4348E4B9"/>
    <w:rsid w:val="434D2700"/>
    <w:rsid w:val="43544FAB"/>
    <w:rsid w:val="436B210A"/>
    <w:rsid w:val="439792FE"/>
    <w:rsid w:val="43CB67FE"/>
    <w:rsid w:val="43DC5785"/>
    <w:rsid w:val="43E173C6"/>
    <w:rsid w:val="43E4768D"/>
    <w:rsid w:val="43EFBDDA"/>
    <w:rsid w:val="43F82232"/>
    <w:rsid w:val="444545C5"/>
    <w:rsid w:val="444D7442"/>
    <w:rsid w:val="444D9414"/>
    <w:rsid w:val="44706D75"/>
    <w:rsid w:val="448BF192"/>
    <w:rsid w:val="449038E5"/>
    <w:rsid w:val="44EF1454"/>
    <w:rsid w:val="44F82674"/>
    <w:rsid w:val="44FCB0D9"/>
    <w:rsid w:val="455FCBB2"/>
    <w:rsid w:val="4564B153"/>
    <w:rsid w:val="4568450E"/>
    <w:rsid w:val="45789C0F"/>
    <w:rsid w:val="45A318F2"/>
    <w:rsid w:val="45DAA105"/>
    <w:rsid w:val="45E85CEC"/>
    <w:rsid w:val="45E92FF0"/>
    <w:rsid w:val="45E9BE64"/>
    <w:rsid w:val="45EA71F6"/>
    <w:rsid w:val="45F1A563"/>
    <w:rsid w:val="461A5931"/>
    <w:rsid w:val="462C5295"/>
    <w:rsid w:val="462DDA4A"/>
    <w:rsid w:val="46643EA0"/>
    <w:rsid w:val="466AE814"/>
    <w:rsid w:val="4678A60C"/>
    <w:rsid w:val="468DFDB7"/>
    <w:rsid w:val="4695E4E6"/>
    <w:rsid w:val="46BD889B"/>
    <w:rsid w:val="46C8E103"/>
    <w:rsid w:val="46CACBCF"/>
    <w:rsid w:val="46E0826D"/>
    <w:rsid w:val="46EF31B3"/>
    <w:rsid w:val="470D0938"/>
    <w:rsid w:val="4716EE47"/>
    <w:rsid w:val="471DEB0E"/>
    <w:rsid w:val="47246269"/>
    <w:rsid w:val="474BB34E"/>
    <w:rsid w:val="475199DA"/>
    <w:rsid w:val="4779BAE9"/>
    <w:rsid w:val="477D5C1F"/>
    <w:rsid w:val="479033C0"/>
    <w:rsid w:val="47944C05"/>
    <w:rsid w:val="479962A9"/>
    <w:rsid w:val="47C3A98D"/>
    <w:rsid w:val="47C54216"/>
    <w:rsid w:val="47E0E90C"/>
    <w:rsid w:val="47E7D29F"/>
    <w:rsid w:val="47FFE3D4"/>
    <w:rsid w:val="4809BAD9"/>
    <w:rsid w:val="481A2575"/>
    <w:rsid w:val="48504E15"/>
    <w:rsid w:val="48574B15"/>
    <w:rsid w:val="48684BFC"/>
    <w:rsid w:val="48782174"/>
    <w:rsid w:val="4881E14F"/>
    <w:rsid w:val="4884EB6B"/>
    <w:rsid w:val="48AD3E7D"/>
    <w:rsid w:val="48C1DED7"/>
    <w:rsid w:val="48F06DDC"/>
    <w:rsid w:val="48FBD513"/>
    <w:rsid w:val="48FDE688"/>
    <w:rsid w:val="490B35C7"/>
    <w:rsid w:val="490BD967"/>
    <w:rsid w:val="490C0A8E"/>
    <w:rsid w:val="49143AA9"/>
    <w:rsid w:val="49185FD0"/>
    <w:rsid w:val="49380792"/>
    <w:rsid w:val="493CC5AC"/>
    <w:rsid w:val="49486CC3"/>
    <w:rsid w:val="4967B1DA"/>
    <w:rsid w:val="497329DD"/>
    <w:rsid w:val="49757871"/>
    <w:rsid w:val="497E4AF9"/>
    <w:rsid w:val="49A023B8"/>
    <w:rsid w:val="49AC1B81"/>
    <w:rsid w:val="49AF579D"/>
    <w:rsid w:val="49B91441"/>
    <w:rsid w:val="49ECD3E9"/>
    <w:rsid w:val="49F6DBC1"/>
    <w:rsid w:val="4A008175"/>
    <w:rsid w:val="4A0974BB"/>
    <w:rsid w:val="4A1919D8"/>
    <w:rsid w:val="4A334359"/>
    <w:rsid w:val="4A3A9FCA"/>
    <w:rsid w:val="4A6B9DD0"/>
    <w:rsid w:val="4A984BAE"/>
    <w:rsid w:val="4A98B6EE"/>
    <w:rsid w:val="4AA15DBB"/>
    <w:rsid w:val="4AC7ED39"/>
    <w:rsid w:val="4AD50AFC"/>
    <w:rsid w:val="4ADB68FD"/>
    <w:rsid w:val="4AE3C3BC"/>
    <w:rsid w:val="4AF83CA9"/>
    <w:rsid w:val="4B03B54C"/>
    <w:rsid w:val="4B3EEF8A"/>
    <w:rsid w:val="4B4A879F"/>
    <w:rsid w:val="4B72CF17"/>
    <w:rsid w:val="4B735967"/>
    <w:rsid w:val="4B7DDF71"/>
    <w:rsid w:val="4B856141"/>
    <w:rsid w:val="4B8A414E"/>
    <w:rsid w:val="4BB43B51"/>
    <w:rsid w:val="4BC65CA3"/>
    <w:rsid w:val="4BCC6EFE"/>
    <w:rsid w:val="4BECA37E"/>
    <w:rsid w:val="4C4B542F"/>
    <w:rsid w:val="4C630976"/>
    <w:rsid w:val="4C7ACE95"/>
    <w:rsid w:val="4C7B75E0"/>
    <w:rsid w:val="4C9992DF"/>
    <w:rsid w:val="4CA21C9C"/>
    <w:rsid w:val="4CC0ECD1"/>
    <w:rsid w:val="4CDDAFFB"/>
    <w:rsid w:val="4D2E43D2"/>
    <w:rsid w:val="4D363FB4"/>
    <w:rsid w:val="4D402297"/>
    <w:rsid w:val="4D490C5A"/>
    <w:rsid w:val="4D4A9C0F"/>
    <w:rsid w:val="4D552D5F"/>
    <w:rsid w:val="4D76DE85"/>
    <w:rsid w:val="4D822F8B"/>
    <w:rsid w:val="4DB4335B"/>
    <w:rsid w:val="4DBE3129"/>
    <w:rsid w:val="4DC4E146"/>
    <w:rsid w:val="4DE5808A"/>
    <w:rsid w:val="4DEB1F84"/>
    <w:rsid w:val="4E272221"/>
    <w:rsid w:val="4E31E1CF"/>
    <w:rsid w:val="4E505363"/>
    <w:rsid w:val="4E75C69A"/>
    <w:rsid w:val="4E7ED466"/>
    <w:rsid w:val="4E864351"/>
    <w:rsid w:val="4E873E53"/>
    <w:rsid w:val="4E881A94"/>
    <w:rsid w:val="4EA211AC"/>
    <w:rsid w:val="4EB8B9C6"/>
    <w:rsid w:val="4EBB1511"/>
    <w:rsid w:val="4EC2DD7B"/>
    <w:rsid w:val="4ECEE3D7"/>
    <w:rsid w:val="4EDD3A92"/>
    <w:rsid w:val="4EECC89F"/>
    <w:rsid w:val="4F0870AF"/>
    <w:rsid w:val="4F0D4222"/>
    <w:rsid w:val="4F373C96"/>
    <w:rsid w:val="4F580739"/>
    <w:rsid w:val="4F706FF7"/>
    <w:rsid w:val="4F88A19A"/>
    <w:rsid w:val="4FB07D63"/>
    <w:rsid w:val="4FB66AB6"/>
    <w:rsid w:val="4FE04CE8"/>
    <w:rsid w:val="4FF9B90E"/>
    <w:rsid w:val="4FFD837C"/>
    <w:rsid w:val="50263B78"/>
    <w:rsid w:val="502BA5B1"/>
    <w:rsid w:val="502EE9D9"/>
    <w:rsid w:val="502FCB91"/>
    <w:rsid w:val="50386767"/>
    <w:rsid w:val="504144C0"/>
    <w:rsid w:val="504D03B7"/>
    <w:rsid w:val="5053A68B"/>
    <w:rsid w:val="5058A5AF"/>
    <w:rsid w:val="50613FA1"/>
    <w:rsid w:val="506474A6"/>
    <w:rsid w:val="506F6B26"/>
    <w:rsid w:val="5080DA81"/>
    <w:rsid w:val="508513B9"/>
    <w:rsid w:val="5096482F"/>
    <w:rsid w:val="50D7B334"/>
    <w:rsid w:val="50FB1E27"/>
    <w:rsid w:val="50FE1E61"/>
    <w:rsid w:val="5105EBC6"/>
    <w:rsid w:val="510A1718"/>
    <w:rsid w:val="510ABEEC"/>
    <w:rsid w:val="51356687"/>
    <w:rsid w:val="51583499"/>
    <w:rsid w:val="516D108D"/>
    <w:rsid w:val="5174222F"/>
    <w:rsid w:val="51A1A209"/>
    <w:rsid w:val="51A9406B"/>
    <w:rsid w:val="51BFCF9D"/>
    <w:rsid w:val="51CFD241"/>
    <w:rsid w:val="51DA40DF"/>
    <w:rsid w:val="520659F0"/>
    <w:rsid w:val="521355AC"/>
    <w:rsid w:val="522264CE"/>
    <w:rsid w:val="52249D8E"/>
    <w:rsid w:val="5233939C"/>
    <w:rsid w:val="52535AF6"/>
    <w:rsid w:val="52822303"/>
    <w:rsid w:val="5293EBF7"/>
    <w:rsid w:val="5297B90B"/>
    <w:rsid w:val="529B0B73"/>
    <w:rsid w:val="529EAB17"/>
    <w:rsid w:val="52B25B46"/>
    <w:rsid w:val="52BACA5A"/>
    <w:rsid w:val="52C72116"/>
    <w:rsid w:val="52D415D5"/>
    <w:rsid w:val="52E09EFE"/>
    <w:rsid w:val="52F8E149"/>
    <w:rsid w:val="5347D8AB"/>
    <w:rsid w:val="534978C2"/>
    <w:rsid w:val="5360AA6E"/>
    <w:rsid w:val="53A2BD5D"/>
    <w:rsid w:val="53ADF30F"/>
    <w:rsid w:val="53DB5B05"/>
    <w:rsid w:val="53E8631B"/>
    <w:rsid w:val="53F76427"/>
    <w:rsid w:val="5404AC0F"/>
    <w:rsid w:val="542B206E"/>
    <w:rsid w:val="542BB3EA"/>
    <w:rsid w:val="543F605C"/>
    <w:rsid w:val="54413F43"/>
    <w:rsid w:val="5441D084"/>
    <w:rsid w:val="546EEE59"/>
    <w:rsid w:val="547A6DED"/>
    <w:rsid w:val="549EAEBC"/>
    <w:rsid w:val="54C07863"/>
    <w:rsid w:val="54D7E2BD"/>
    <w:rsid w:val="5536999D"/>
    <w:rsid w:val="554509FE"/>
    <w:rsid w:val="554A9C59"/>
    <w:rsid w:val="55746D68"/>
    <w:rsid w:val="559B5C8D"/>
    <w:rsid w:val="55AE0DA7"/>
    <w:rsid w:val="55E6FBA4"/>
    <w:rsid w:val="55E7157E"/>
    <w:rsid w:val="55EFFD8F"/>
    <w:rsid w:val="5602BD34"/>
    <w:rsid w:val="56325A93"/>
    <w:rsid w:val="5639DC33"/>
    <w:rsid w:val="56648105"/>
    <w:rsid w:val="5695D666"/>
    <w:rsid w:val="56990999"/>
    <w:rsid w:val="56C4AD93"/>
    <w:rsid w:val="56C596B9"/>
    <w:rsid w:val="56D22202"/>
    <w:rsid w:val="56D5C964"/>
    <w:rsid w:val="56DA6D43"/>
    <w:rsid w:val="56E8FDFF"/>
    <w:rsid w:val="57003001"/>
    <w:rsid w:val="5704F188"/>
    <w:rsid w:val="570A7ED3"/>
    <w:rsid w:val="57131EC5"/>
    <w:rsid w:val="5738C81A"/>
    <w:rsid w:val="57535AF2"/>
    <w:rsid w:val="57642B4E"/>
    <w:rsid w:val="5781EE94"/>
    <w:rsid w:val="5784E6D8"/>
    <w:rsid w:val="57A09EB3"/>
    <w:rsid w:val="57BFCE19"/>
    <w:rsid w:val="5801A3D5"/>
    <w:rsid w:val="5815A394"/>
    <w:rsid w:val="58361293"/>
    <w:rsid w:val="58361E87"/>
    <w:rsid w:val="584825AE"/>
    <w:rsid w:val="58518A1B"/>
    <w:rsid w:val="585667D7"/>
    <w:rsid w:val="586431FE"/>
    <w:rsid w:val="586E974E"/>
    <w:rsid w:val="58984347"/>
    <w:rsid w:val="58B0A8C7"/>
    <w:rsid w:val="58C1F04E"/>
    <w:rsid w:val="58EC421D"/>
    <w:rsid w:val="58ECCBF9"/>
    <w:rsid w:val="590FAD67"/>
    <w:rsid w:val="5935D11C"/>
    <w:rsid w:val="59362CA4"/>
    <w:rsid w:val="594DA6B6"/>
    <w:rsid w:val="594DEB58"/>
    <w:rsid w:val="596817A6"/>
    <w:rsid w:val="59796289"/>
    <w:rsid w:val="59A8E1C5"/>
    <w:rsid w:val="59CEA260"/>
    <w:rsid w:val="59D6562F"/>
    <w:rsid w:val="59DF9BCD"/>
    <w:rsid w:val="59E68E11"/>
    <w:rsid w:val="5A12852C"/>
    <w:rsid w:val="5A3B6EDC"/>
    <w:rsid w:val="5A4F90F2"/>
    <w:rsid w:val="5A713768"/>
    <w:rsid w:val="5A71F1C8"/>
    <w:rsid w:val="5A778D8D"/>
    <w:rsid w:val="5A7A2E51"/>
    <w:rsid w:val="5A9C9432"/>
    <w:rsid w:val="5AA0CE96"/>
    <w:rsid w:val="5AAAD7FC"/>
    <w:rsid w:val="5AABAC32"/>
    <w:rsid w:val="5AAE08C1"/>
    <w:rsid w:val="5AB592F7"/>
    <w:rsid w:val="5AB85C0A"/>
    <w:rsid w:val="5ABBADC1"/>
    <w:rsid w:val="5AD51FFE"/>
    <w:rsid w:val="5ADACF80"/>
    <w:rsid w:val="5B119B23"/>
    <w:rsid w:val="5B215B43"/>
    <w:rsid w:val="5B2CD9A0"/>
    <w:rsid w:val="5B2E1FF1"/>
    <w:rsid w:val="5B395119"/>
    <w:rsid w:val="5B48E552"/>
    <w:rsid w:val="5B57B38B"/>
    <w:rsid w:val="5B57E9B9"/>
    <w:rsid w:val="5B680119"/>
    <w:rsid w:val="5BAD678F"/>
    <w:rsid w:val="5BD0A482"/>
    <w:rsid w:val="5BD582FD"/>
    <w:rsid w:val="5BE3CA9F"/>
    <w:rsid w:val="5BF4CA68"/>
    <w:rsid w:val="5BF9F52A"/>
    <w:rsid w:val="5C1E6D04"/>
    <w:rsid w:val="5C3E21CD"/>
    <w:rsid w:val="5C5B1D73"/>
    <w:rsid w:val="5C69FE95"/>
    <w:rsid w:val="5C9C79CB"/>
    <w:rsid w:val="5CA59562"/>
    <w:rsid w:val="5CC277AC"/>
    <w:rsid w:val="5CE2AA2D"/>
    <w:rsid w:val="5CFC9F09"/>
    <w:rsid w:val="5D2B31DA"/>
    <w:rsid w:val="5D2EE592"/>
    <w:rsid w:val="5D3FBE90"/>
    <w:rsid w:val="5D4EB605"/>
    <w:rsid w:val="5D61CDDC"/>
    <w:rsid w:val="5D6A8DE4"/>
    <w:rsid w:val="5D79913B"/>
    <w:rsid w:val="5D93F365"/>
    <w:rsid w:val="5DF11F74"/>
    <w:rsid w:val="5DFFC083"/>
    <w:rsid w:val="5E055A5D"/>
    <w:rsid w:val="5E23F900"/>
    <w:rsid w:val="5E3DB454"/>
    <w:rsid w:val="5E5943CE"/>
    <w:rsid w:val="5E7F9810"/>
    <w:rsid w:val="5EF86673"/>
    <w:rsid w:val="5EFD2B34"/>
    <w:rsid w:val="5EFF6E3F"/>
    <w:rsid w:val="5F29CDED"/>
    <w:rsid w:val="5F2AAE28"/>
    <w:rsid w:val="5F2AAFCA"/>
    <w:rsid w:val="5F34EBED"/>
    <w:rsid w:val="5F3DABE8"/>
    <w:rsid w:val="5F5536BE"/>
    <w:rsid w:val="5F9591AC"/>
    <w:rsid w:val="5FA48A2C"/>
    <w:rsid w:val="5FCC5D81"/>
    <w:rsid w:val="5FE25DD8"/>
    <w:rsid w:val="5FE6C7D2"/>
    <w:rsid w:val="5FFF5DE0"/>
    <w:rsid w:val="6008467B"/>
    <w:rsid w:val="6022DB02"/>
    <w:rsid w:val="602F2708"/>
    <w:rsid w:val="6031F8E1"/>
    <w:rsid w:val="607A4F03"/>
    <w:rsid w:val="607F5A0A"/>
    <w:rsid w:val="6085EEA3"/>
    <w:rsid w:val="6098A0FA"/>
    <w:rsid w:val="609B04F8"/>
    <w:rsid w:val="60A81F2B"/>
    <w:rsid w:val="60BA5B8F"/>
    <w:rsid w:val="60BFBFBF"/>
    <w:rsid w:val="60C94CB3"/>
    <w:rsid w:val="60DCE200"/>
    <w:rsid w:val="60E361CF"/>
    <w:rsid w:val="60EEC932"/>
    <w:rsid w:val="610886FE"/>
    <w:rsid w:val="6128BA81"/>
    <w:rsid w:val="612E619C"/>
    <w:rsid w:val="61478957"/>
    <w:rsid w:val="6150C9B0"/>
    <w:rsid w:val="61605EB1"/>
    <w:rsid w:val="616E6E95"/>
    <w:rsid w:val="6172727A"/>
    <w:rsid w:val="61891DC1"/>
    <w:rsid w:val="61A0C94C"/>
    <w:rsid w:val="61DC3018"/>
    <w:rsid w:val="61F3DBD1"/>
    <w:rsid w:val="61F9EAAF"/>
    <w:rsid w:val="620977D5"/>
    <w:rsid w:val="624BBC4D"/>
    <w:rsid w:val="625E474C"/>
    <w:rsid w:val="626410FD"/>
    <w:rsid w:val="6274F109"/>
    <w:rsid w:val="6281E24C"/>
    <w:rsid w:val="628882BC"/>
    <w:rsid w:val="629437CA"/>
    <w:rsid w:val="629F0546"/>
    <w:rsid w:val="62A6C812"/>
    <w:rsid w:val="62EC42DE"/>
    <w:rsid w:val="62F8E6F1"/>
    <w:rsid w:val="62FBB343"/>
    <w:rsid w:val="630037C8"/>
    <w:rsid w:val="63013296"/>
    <w:rsid w:val="630D3C46"/>
    <w:rsid w:val="630D9872"/>
    <w:rsid w:val="6332306F"/>
    <w:rsid w:val="635BAAAF"/>
    <w:rsid w:val="6371DF83"/>
    <w:rsid w:val="63793B7E"/>
    <w:rsid w:val="638B4AF8"/>
    <w:rsid w:val="6393C3BE"/>
    <w:rsid w:val="63A2C24C"/>
    <w:rsid w:val="63A2C515"/>
    <w:rsid w:val="63A338F4"/>
    <w:rsid w:val="63C71EC8"/>
    <w:rsid w:val="63CF731F"/>
    <w:rsid w:val="63D75277"/>
    <w:rsid w:val="63DF3C3F"/>
    <w:rsid w:val="63F796F8"/>
    <w:rsid w:val="640D9F4C"/>
    <w:rsid w:val="641ADED4"/>
    <w:rsid w:val="6421BCB4"/>
    <w:rsid w:val="643440F7"/>
    <w:rsid w:val="644B3B60"/>
    <w:rsid w:val="64629B80"/>
    <w:rsid w:val="6463FB6B"/>
    <w:rsid w:val="648A955E"/>
    <w:rsid w:val="648BAC94"/>
    <w:rsid w:val="64BEAC0E"/>
    <w:rsid w:val="65236ABB"/>
    <w:rsid w:val="65689D4D"/>
    <w:rsid w:val="658A7AD8"/>
    <w:rsid w:val="6590B5D7"/>
    <w:rsid w:val="65D4E51F"/>
    <w:rsid w:val="65D4EA82"/>
    <w:rsid w:val="66341836"/>
    <w:rsid w:val="663E2A01"/>
    <w:rsid w:val="6653C6AD"/>
    <w:rsid w:val="6677A628"/>
    <w:rsid w:val="66892DF8"/>
    <w:rsid w:val="66986D09"/>
    <w:rsid w:val="66B7EC15"/>
    <w:rsid w:val="66CA6AA1"/>
    <w:rsid w:val="66D1750B"/>
    <w:rsid w:val="66E06786"/>
    <w:rsid w:val="66E74EF6"/>
    <w:rsid w:val="66EA10E6"/>
    <w:rsid w:val="66FA4198"/>
    <w:rsid w:val="67035FFF"/>
    <w:rsid w:val="67044712"/>
    <w:rsid w:val="6728E6DF"/>
    <w:rsid w:val="673CDFEF"/>
    <w:rsid w:val="6745835E"/>
    <w:rsid w:val="677E034E"/>
    <w:rsid w:val="67AE7478"/>
    <w:rsid w:val="67C2A48E"/>
    <w:rsid w:val="67C567A0"/>
    <w:rsid w:val="67CDE44F"/>
    <w:rsid w:val="67CFD3CF"/>
    <w:rsid w:val="67EACAEE"/>
    <w:rsid w:val="681F031F"/>
    <w:rsid w:val="683DF8FD"/>
    <w:rsid w:val="6867CB1C"/>
    <w:rsid w:val="689CCB56"/>
    <w:rsid w:val="689DEB48"/>
    <w:rsid w:val="689EBB61"/>
    <w:rsid w:val="68A04D18"/>
    <w:rsid w:val="68C2ABBC"/>
    <w:rsid w:val="68D9B941"/>
    <w:rsid w:val="68E2CC4F"/>
    <w:rsid w:val="68FF4181"/>
    <w:rsid w:val="6911C52E"/>
    <w:rsid w:val="693442A7"/>
    <w:rsid w:val="695784AF"/>
    <w:rsid w:val="6965634F"/>
    <w:rsid w:val="696C2C59"/>
    <w:rsid w:val="6984ABDF"/>
    <w:rsid w:val="698D9EAA"/>
    <w:rsid w:val="69AC3AE1"/>
    <w:rsid w:val="69B27406"/>
    <w:rsid w:val="69B37F9E"/>
    <w:rsid w:val="69B9669E"/>
    <w:rsid w:val="69B9683F"/>
    <w:rsid w:val="69D8A88A"/>
    <w:rsid w:val="69DFFFA0"/>
    <w:rsid w:val="69E4F2BE"/>
    <w:rsid w:val="6A0739E2"/>
    <w:rsid w:val="6A1313C5"/>
    <w:rsid w:val="6A293B67"/>
    <w:rsid w:val="6A66B60C"/>
    <w:rsid w:val="6A6C6FCF"/>
    <w:rsid w:val="6A8BEF32"/>
    <w:rsid w:val="6AA58108"/>
    <w:rsid w:val="6AC480CA"/>
    <w:rsid w:val="6AD306C0"/>
    <w:rsid w:val="6ADFA299"/>
    <w:rsid w:val="6B052260"/>
    <w:rsid w:val="6B30D4E8"/>
    <w:rsid w:val="6B32D801"/>
    <w:rsid w:val="6B5B9249"/>
    <w:rsid w:val="6B6412ED"/>
    <w:rsid w:val="6B74F25F"/>
    <w:rsid w:val="6B8C02B4"/>
    <w:rsid w:val="6BB17592"/>
    <w:rsid w:val="6BBE4A67"/>
    <w:rsid w:val="6BC50DFF"/>
    <w:rsid w:val="6BD32AD3"/>
    <w:rsid w:val="6BD4F92C"/>
    <w:rsid w:val="6BDD2F07"/>
    <w:rsid w:val="6BFA6D43"/>
    <w:rsid w:val="6C078143"/>
    <w:rsid w:val="6C230B87"/>
    <w:rsid w:val="6C296C7B"/>
    <w:rsid w:val="6C3E9553"/>
    <w:rsid w:val="6C68FC92"/>
    <w:rsid w:val="6C6BE0E2"/>
    <w:rsid w:val="6C813744"/>
    <w:rsid w:val="6C896E38"/>
    <w:rsid w:val="6C904008"/>
    <w:rsid w:val="6C9D316B"/>
    <w:rsid w:val="6CB141E8"/>
    <w:rsid w:val="6CBD1851"/>
    <w:rsid w:val="6CD8992C"/>
    <w:rsid w:val="6CDF4300"/>
    <w:rsid w:val="6CF8E9FC"/>
    <w:rsid w:val="6D0ABBD4"/>
    <w:rsid w:val="6D2E88D0"/>
    <w:rsid w:val="6D38C6C2"/>
    <w:rsid w:val="6D4FFA63"/>
    <w:rsid w:val="6D5FA2B1"/>
    <w:rsid w:val="6D6DCBF3"/>
    <w:rsid w:val="6D7144DA"/>
    <w:rsid w:val="6D8B98BE"/>
    <w:rsid w:val="6DD0CAC5"/>
    <w:rsid w:val="6DEDECEA"/>
    <w:rsid w:val="6DF09029"/>
    <w:rsid w:val="6E0983EA"/>
    <w:rsid w:val="6E09A57E"/>
    <w:rsid w:val="6E19C016"/>
    <w:rsid w:val="6E22A0E9"/>
    <w:rsid w:val="6E4FBACE"/>
    <w:rsid w:val="6E509727"/>
    <w:rsid w:val="6E6F0FBA"/>
    <w:rsid w:val="6E7327A9"/>
    <w:rsid w:val="6E951FBA"/>
    <w:rsid w:val="6E9883F8"/>
    <w:rsid w:val="6E9AB0DE"/>
    <w:rsid w:val="6EBA01DA"/>
    <w:rsid w:val="6EC8F51A"/>
    <w:rsid w:val="6EDF595E"/>
    <w:rsid w:val="6EE8A26D"/>
    <w:rsid w:val="6EF0AA4A"/>
    <w:rsid w:val="6F03FFC4"/>
    <w:rsid w:val="6F07DDB1"/>
    <w:rsid w:val="6F306B85"/>
    <w:rsid w:val="6F615E88"/>
    <w:rsid w:val="6F6C8F86"/>
    <w:rsid w:val="6F6DCE05"/>
    <w:rsid w:val="6F70CED3"/>
    <w:rsid w:val="6F83804E"/>
    <w:rsid w:val="6FA050F6"/>
    <w:rsid w:val="6FA278E0"/>
    <w:rsid w:val="6FAEA6A1"/>
    <w:rsid w:val="6FAEFF68"/>
    <w:rsid w:val="6FB3E6BA"/>
    <w:rsid w:val="6FCD26DD"/>
    <w:rsid w:val="6FE21386"/>
    <w:rsid w:val="6FE96465"/>
    <w:rsid w:val="702F5025"/>
    <w:rsid w:val="704C8D58"/>
    <w:rsid w:val="70511698"/>
    <w:rsid w:val="705180BA"/>
    <w:rsid w:val="70643634"/>
    <w:rsid w:val="706561BD"/>
    <w:rsid w:val="709F3E2F"/>
    <w:rsid w:val="70BBF465"/>
    <w:rsid w:val="70E1BC98"/>
    <w:rsid w:val="710029AF"/>
    <w:rsid w:val="7105C8AF"/>
    <w:rsid w:val="7120F52B"/>
    <w:rsid w:val="71244C34"/>
    <w:rsid w:val="7134B3E2"/>
    <w:rsid w:val="7165B41E"/>
    <w:rsid w:val="718AEF64"/>
    <w:rsid w:val="71A2F16A"/>
    <w:rsid w:val="71BD27DC"/>
    <w:rsid w:val="71E6EEB3"/>
    <w:rsid w:val="71F66860"/>
    <w:rsid w:val="71FA4988"/>
    <w:rsid w:val="7200D322"/>
    <w:rsid w:val="72192F65"/>
    <w:rsid w:val="722FD980"/>
    <w:rsid w:val="7243DDF2"/>
    <w:rsid w:val="72852383"/>
    <w:rsid w:val="72A65FF4"/>
    <w:rsid w:val="72AB1D2E"/>
    <w:rsid w:val="72CD4ABA"/>
    <w:rsid w:val="72F94447"/>
    <w:rsid w:val="72FB2CB6"/>
    <w:rsid w:val="73176E18"/>
    <w:rsid w:val="732BE1CF"/>
    <w:rsid w:val="734F3F18"/>
    <w:rsid w:val="73508651"/>
    <w:rsid w:val="736C9023"/>
    <w:rsid w:val="73768385"/>
    <w:rsid w:val="7383D4D4"/>
    <w:rsid w:val="738AFC59"/>
    <w:rsid w:val="73B1BDE0"/>
    <w:rsid w:val="73F53E26"/>
    <w:rsid w:val="740B37BF"/>
    <w:rsid w:val="7420FBE4"/>
    <w:rsid w:val="7439AB0E"/>
    <w:rsid w:val="743D2ACC"/>
    <w:rsid w:val="7446ECC1"/>
    <w:rsid w:val="74530C66"/>
    <w:rsid w:val="7453F497"/>
    <w:rsid w:val="7465B600"/>
    <w:rsid w:val="749F198A"/>
    <w:rsid w:val="74AD958D"/>
    <w:rsid w:val="74B512C1"/>
    <w:rsid w:val="74DB3E5A"/>
    <w:rsid w:val="74DD59E3"/>
    <w:rsid w:val="74E4FC0B"/>
    <w:rsid w:val="75092A08"/>
    <w:rsid w:val="7514FF52"/>
    <w:rsid w:val="75183859"/>
    <w:rsid w:val="752ADAF3"/>
    <w:rsid w:val="7532C282"/>
    <w:rsid w:val="75478537"/>
    <w:rsid w:val="75A1E809"/>
    <w:rsid w:val="75B51EE1"/>
    <w:rsid w:val="75BEB923"/>
    <w:rsid w:val="75D5298F"/>
    <w:rsid w:val="75E4D3BA"/>
    <w:rsid w:val="75F14357"/>
    <w:rsid w:val="75F6C2BA"/>
    <w:rsid w:val="7609C6E6"/>
    <w:rsid w:val="7612B323"/>
    <w:rsid w:val="761A2C2E"/>
    <w:rsid w:val="76270D64"/>
    <w:rsid w:val="762C8BB5"/>
    <w:rsid w:val="764704A7"/>
    <w:rsid w:val="764C9D05"/>
    <w:rsid w:val="7675A2A6"/>
    <w:rsid w:val="767681A4"/>
    <w:rsid w:val="76B16C40"/>
    <w:rsid w:val="76D35C5B"/>
    <w:rsid w:val="76F272B4"/>
    <w:rsid w:val="76FD94EB"/>
    <w:rsid w:val="7740A030"/>
    <w:rsid w:val="77476B66"/>
    <w:rsid w:val="774A5056"/>
    <w:rsid w:val="774B67F0"/>
    <w:rsid w:val="7786C028"/>
    <w:rsid w:val="779B7D14"/>
    <w:rsid w:val="77B010D4"/>
    <w:rsid w:val="77C32846"/>
    <w:rsid w:val="77D549BB"/>
    <w:rsid w:val="77DC7D76"/>
    <w:rsid w:val="77E94DC8"/>
    <w:rsid w:val="78078AD1"/>
    <w:rsid w:val="7824B91B"/>
    <w:rsid w:val="785602AF"/>
    <w:rsid w:val="78610323"/>
    <w:rsid w:val="78D92180"/>
    <w:rsid w:val="790DA7E8"/>
    <w:rsid w:val="7914088D"/>
    <w:rsid w:val="792FBFE5"/>
    <w:rsid w:val="794ABCE8"/>
    <w:rsid w:val="795D84BE"/>
    <w:rsid w:val="798B05BC"/>
    <w:rsid w:val="79A133AC"/>
    <w:rsid w:val="79A5AF7E"/>
    <w:rsid w:val="79C4897B"/>
    <w:rsid w:val="79F434BB"/>
    <w:rsid w:val="79F6F425"/>
    <w:rsid w:val="7A10AE47"/>
    <w:rsid w:val="7A11D1A3"/>
    <w:rsid w:val="7A226FB3"/>
    <w:rsid w:val="7A3C15D1"/>
    <w:rsid w:val="7A526655"/>
    <w:rsid w:val="7A666C76"/>
    <w:rsid w:val="7A88B42D"/>
    <w:rsid w:val="7A9DE668"/>
    <w:rsid w:val="7AB27A50"/>
    <w:rsid w:val="7AB5FFA7"/>
    <w:rsid w:val="7ABB2D05"/>
    <w:rsid w:val="7ABDBE30"/>
    <w:rsid w:val="7AC87126"/>
    <w:rsid w:val="7AC9CC29"/>
    <w:rsid w:val="7AFEBBA8"/>
    <w:rsid w:val="7B11898F"/>
    <w:rsid w:val="7B29E359"/>
    <w:rsid w:val="7B3A7862"/>
    <w:rsid w:val="7B435A38"/>
    <w:rsid w:val="7B462C9E"/>
    <w:rsid w:val="7B49C83C"/>
    <w:rsid w:val="7B5F3432"/>
    <w:rsid w:val="7B793906"/>
    <w:rsid w:val="7B921CDB"/>
    <w:rsid w:val="7BAA8262"/>
    <w:rsid w:val="7BEF81D4"/>
    <w:rsid w:val="7BF9ACF2"/>
    <w:rsid w:val="7C02E644"/>
    <w:rsid w:val="7C043B4F"/>
    <w:rsid w:val="7C0EA7C7"/>
    <w:rsid w:val="7C1BC9BB"/>
    <w:rsid w:val="7C339FC3"/>
    <w:rsid w:val="7C393E2B"/>
    <w:rsid w:val="7C445060"/>
    <w:rsid w:val="7C48E939"/>
    <w:rsid w:val="7C4E8A91"/>
    <w:rsid w:val="7C82D1A6"/>
    <w:rsid w:val="7CA17FED"/>
    <w:rsid w:val="7CC18660"/>
    <w:rsid w:val="7CE52CB7"/>
    <w:rsid w:val="7CEC63D1"/>
    <w:rsid w:val="7D0B99E5"/>
    <w:rsid w:val="7D166F28"/>
    <w:rsid w:val="7D441558"/>
    <w:rsid w:val="7D59E558"/>
    <w:rsid w:val="7D5AF9A8"/>
    <w:rsid w:val="7D62367C"/>
    <w:rsid w:val="7D62447B"/>
    <w:rsid w:val="7D8D4788"/>
    <w:rsid w:val="7D909D35"/>
    <w:rsid w:val="7DA6A814"/>
    <w:rsid w:val="7DDE5634"/>
    <w:rsid w:val="7DEE1AF5"/>
    <w:rsid w:val="7DF1FD28"/>
    <w:rsid w:val="7E1980BF"/>
    <w:rsid w:val="7E1A5B33"/>
    <w:rsid w:val="7E2E1190"/>
    <w:rsid w:val="7E2F4228"/>
    <w:rsid w:val="7E3570C2"/>
    <w:rsid w:val="7E587AF3"/>
    <w:rsid w:val="7E5E8F0A"/>
    <w:rsid w:val="7E8C0C88"/>
    <w:rsid w:val="7EB60245"/>
    <w:rsid w:val="7EC3136E"/>
    <w:rsid w:val="7EDC9970"/>
    <w:rsid w:val="7EE7520F"/>
    <w:rsid w:val="7EEDA295"/>
    <w:rsid w:val="7EF87AB2"/>
    <w:rsid w:val="7EFD4449"/>
    <w:rsid w:val="7F0DC2D1"/>
    <w:rsid w:val="7F23AB1C"/>
    <w:rsid w:val="7F2F31D1"/>
    <w:rsid w:val="7F413E50"/>
    <w:rsid w:val="7F5B1E35"/>
    <w:rsid w:val="7F6FB7DC"/>
    <w:rsid w:val="7F99150A"/>
    <w:rsid w:val="7FA778CF"/>
    <w:rsid w:val="7FB2F48B"/>
    <w:rsid w:val="7FC081E7"/>
    <w:rsid w:val="7FD3D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EB267"/>
  <w15:chartTrackingRefBased/>
  <w15:docId w15:val="{81FA373B-B0FA-4CC9-B967-1C66F41C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635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4E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85121F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6C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512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71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80C1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DEB"/>
    <w:pPr>
      <w:spacing w:before="120" w:after="120"/>
      <w:ind w:left="720"/>
      <w:jc w:val="both"/>
    </w:pPr>
  </w:style>
  <w:style w:type="table" w:styleId="TableGrid">
    <w:name w:val="Table Grid"/>
    <w:basedOn w:val="TableNormal"/>
    <w:uiPriority w:val="39"/>
    <w:rsid w:val="003643F7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43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3F7"/>
    <w:rPr>
      <w:rFonts w:ascii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3643F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EEA"/>
    <w:rPr>
      <w:rFonts w:ascii="Segoe UI" w:hAnsi="Segoe UI" w:cs="Segoe UI"/>
      <w:sz w:val="18"/>
      <w:szCs w:val="18"/>
      <w:lang w:val="et-EE"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4434E9"/>
    <w:rPr>
      <w:rFonts w:asciiTheme="majorHAnsi" w:eastAsiaTheme="majorEastAsia" w:hAnsiTheme="majorHAnsi" w:cstheme="majorBidi"/>
      <w:b/>
      <w:color w:val="85121F" w:themeColor="accent1" w:themeShade="BF"/>
      <w:sz w:val="24"/>
      <w:szCs w:val="32"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52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EA"/>
    <w:pPr>
      <w:suppressAutoHyphens/>
      <w:spacing w:before="120" w:after="120"/>
      <w:ind w:right="567"/>
      <w:jc w:val="both"/>
    </w:pPr>
    <w:rPr>
      <w:rFonts w:ascii="Calibri Light" w:eastAsia="Times New Roman" w:hAnsi="Calibri Light" w:cs="Calibri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EA"/>
    <w:rPr>
      <w:rFonts w:ascii="Calibri Light" w:eastAsia="Times New Roman" w:hAnsi="Calibri Light" w:cs="Calibri"/>
      <w:sz w:val="20"/>
      <w:szCs w:val="20"/>
      <w:lang w:val="et-EE" w:eastAsia="ar-SA"/>
    </w:rPr>
  </w:style>
  <w:style w:type="paragraph" w:customStyle="1" w:styleId="Default">
    <w:name w:val="Default"/>
    <w:rsid w:val="002421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t-EE"/>
    </w:rPr>
  </w:style>
  <w:style w:type="character" w:styleId="Hyperlink">
    <w:name w:val="Hyperlink"/>
    <w:basedOn w:val="DefaultParagraphFont"/>
    <w:uiPriority w:val="99"/>
    <w:unhideWhenUsed/>
    <w:rsid w:val="002421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19B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19BC"/>
    <w:rPr>
      <w:rFonts w:ascii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1C19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19BC"/>
    <w:rPr>
      <w:rFonts w:ascii="Times New Roman" w:hAnsi="Times New Roman" w:cs="Times New Roman"/>
      <w:sz w:val="24"/>
      <w:szCs w:val="24"/>
      <w:lang w:val="et-EE" w:eastAsia="et-EE"/>
    </w:rPr>
  </w:style>
  <w:style w:type="character" w:styleId="Emphasis">
    <w:name w:val="Emphasis"/>
    <w:basedOn w:val="DefaultParagraphFont"/>
    <w:uiPriority w:val="20"/>
    <w:qFormat/>
    <w:rsid w:val="00005501"/>
    <w:rPr>
      <w:b/>
      <w:bCs/>
      <w:i w:val="0"/>
      <w:iCs w:val="0"/>
    </w:rPr>
  </w:style>
  <w:style w:type="character" w:customStyle="1" w:styleId="st1">
    <w:name w:val="st1"/>
    <w:basedOn w:val="DefaultParagraphFont"/>
    <w:rsid w:val="000055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351"/>
    <w:pPr>
      <w:suppressAutoHyphens w:val="0"/>
      <w:spacing w:before="0" w:after="0"/>
      <w:ind w:right="0"/>
      <w:jc w:val="left"/>
    </w:pPr>
    <w:rPr>
      <w:rFonts w:ascii="Times New Roman" w:eastAsiaTheme="minorHAnsi" w:hAnsi="Times New Roman" w:cs="Times New Roman"/>
      <w:b/>
      <w:bCs/>
      <w:lang w:eastAsia="et-E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351"/>
    <w:rPr>
      <w:rFonts w:ascii="Times New Roman" w:eastAsia="Times New Roman" w:hAnsi="Times New Roman" w:cs="Times New Roman"/>
      <w:b/>
      <w:bCs/>
      <w:sz w:val="20"/>
      <w:szCs w:val="20"/>
      <w:lang w:val="et-EE" w:eastAsia="et-EE"/>
    </w:rPr>
  </w:style>
  <w:style w:type="paragraph" w:styleId="Revision">
    <w:name w:val="Revision"/>
    <w:hidden/>
    <w:uiPriority w:val="99"/>
    <w:semiHidden/>
    <w:rsid w:val="00926ED0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NoSpacing">
    <w:name w:val="No Spacing"/>
    <w:uiPriority w:val="1"/>
    <w:qFormat/>
    <w:rsid w:val="00C77652"/>
    <w:pPr>
      <w:spacing w:after="0" w:line="240" w:lineRule="auto"/>
    </w:pPr>
    <w:rPr>
      <w:rFonts w:cs="Times New Roman"/>
      <w:szCs w:val="24"/>
      <w:lang w:val="et-EE" w:eastAsia="et-EE"/>
    </w:rPr>
  </w:style>
  <w:style w:type="character" w:customStyle="1" w:styleId="Heading2Char">
    <w:name w:val="Heading 2 Char"/>
    <w:basedOn w:val="DefaultParagraphFont"/>
    <w:link w:val="Heading2"/>
    <w:uiPriority w:val="9"/>
    <w:rsid w:val="00476C48"/>
    <w:rPr>
      <w:rFonts w:asciiTheme="majorHAnsi" w:eastAsiaTheme="majorEastAsia" w:hAnsiTheme="majorHAnsi" w:cstheme="majorBidi"/>
      <w:color w:val="85121F" w:themeColor="accent1" w:themeShade="BF"/>
      <w:sz w:val="26"/>
      <w:szCs w:val="26"/>
      <w:lang w:val="et-EE"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BE7128"/>
    <w:rPr>
      <w:rFonts w:asciiTheme="majorHAnsi" w:eastAsiaTheme="majorEastAsia" w:hAnsiTheme="majorHAnsi" w:cstheme="majorBidi"/>
      <w:color w:val="580C15" w:themeColor="accent1" w:themeShade="7F"/>
      <w:sz w:val="24"/>
      <w:szCs w:val="24"/>
      <w:lang w:val="et-EE"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FD490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495604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E55CD2"/>
  </w:style>
  <w:style w:type="character" w:customStyle="1" w:styleId="eop">
    <w:name w:val="eop"/>
    <w:basedOn w:val="DefaultParagraphFont"/>
    <w:rsid w:val="00E5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etikakomitee@ut.e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mailto:info@aki.ee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uring@turu-uuringute.eu" TargetMode="Externa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U1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1" id="{A3EFA73E-84E5-4417-82E4-28875F1CD10A}" vid="{967FD25E-4106-4550-A81A-AB6688410DB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D2813310205B4E8FD6B807CE7F4387" ma:contentTypeVersion="3" ma:contentTypeDescription="Loo uus dokument" ma:contentTypeScope="" ma:versionID="bb0998de3fd67acb366fce7813c5a617">
  <xsd:schema xmlns:xsd="http://www.w3.org/2001/XMLSchema" xmlns:xs="http://www.w3.org/2001/XMLSchema" xmlns:p="http://schemas.microsoft.com/office/2006/metadata/properties" xmlns:ns2="a47c1d52-314a-407b-943e-ffdd92bdfd56" targetNamespace="http://schemas.microsoft.com/office/2006/metadata/properties" ma:root="true" ma:fieldsID="8e9ecf26f2524c42410bbe078b736cfc" ns2:_="">
    <xsd:import namespace="a47c1d52-314a-407b-943e-ffdd92bdfd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7c1d52-314a-407b-943e-ffdd92bdfd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E32A77-0AC6-4563-89B8-34F276EF4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9F717F-D31A-425D-8AF8-64A43CDF68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87C586-2375-4243-AFA2-BE9FBC63D741}"/>
</file>

<file path=customXml/itemProps4.xml><?xml version="1.0" encoding="utf-8"?>
<ds:datastoreItem xmlns:ds="http://schemas.openxmlformats.org/officeDocument/2006/customXml" ds:itemID="{312A0ED0-05A5-46E7-A140-93690D9EF5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16</Pages>
  <Words>3066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Heret Knjazeva</dc:creator>
  <cp:keywords/>
  <dc:description/>
  <cp:lastModifiedBy>Liis Grünberg</cp:lastModifiedBy>
  <cp:revision>15</cp:revision>
  <cp:lastPrinted>2025-07-28T23:35:00Z</cp:lastPrinted>
  <dcterms:created xsi:type="dcterms:W3CDTF">2025-09-22T09:59:00Z</dcterms:created>
  <dcterms:modified xsi:type="dcterms:W3CDTF">2025-10-08T13:29:00Z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0x01010081D2813310205B4E8FD6B807CE7F4387</vt:lpwstr>
  </property>
  <property fmtid="{D5CDD505-2E9C-101B-9397-08002B2CF9AE}" pid="3" name="MediaServiceImageTags">
    <vt:lpwstr/>
  </property>
  <property fmtid="{D5CDD505-2E9C-101B-9397-08002B2CF9AE}" pid="4" name="Order">
    <vt:r8>2559300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